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D25F8" w14:textId="77777777" w:rsidR="00D776C2" w:rsidRPr="00AD0490" w:rsidRDefault="00D776C2" w:rsidP="00D776C2">
      <w:pPr>
        <w:pStyle w:val="berschrift1"/>
        <w:tabs>
          <w:tab w:val="left" w:pos="3119"/>
        </w:tabs>
        <w:spacing w:after="0" w:line="360" w:lineRule="auto"/>
        <w:rPr>
          <w:kern w:val="0"/>
        </w:rPr>
      </w:pPr>
    </w:p>
    <w:p w14:paraId="28167935" w14:textId="77777777" w:rsidR="00D776C2" w:rsidRPr="00AD0490" w:rsidRDefault="00D776C2" w:rsidP="00D776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
          <w:bCs/>
          <w:color w:val="000000"/>
          <w:sz w:val="28"/>
          <w:szCs w:val="28"/>
        </w:rPr>
      </w:pPr>
      <w:r>
        <w:rPr>
          <w:b/>
          <w:bCs/>
          <w:color w:val="000000"/>
          <w:sz w:val="28"/>
          <w:szCs w:val="28"/>
        </w:rPr>
        <w:t>Medizintechnik in weißem Kleid</w:t>
      </w:r>
    </w:p>
    <w:p w14:paraId="01349F21" w14:textId="77777777" w:rsidR="00D776C2" w:rsidRPr="00AD0490" w:rsidRDefault="00D776C2" w:rsidP="00D776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AD0490">
        <w:t xml:space="preserve">Keramikfassade </w:t>
      </w:r>
      <w:r>
        <w:t>für Technologie-Gründerzentrum</w:t>
      </w:r>
      <w:r w:rsidRPr="00AD0490">
        <w:t xml:space="preserve"> </w:t>
      </w:r>
    </w:p>
    <w:p w14:paraId="5AC9634B" w14:textId="77777777" w:rsidR="00D776C2" w:rsidRPr="00AD0490" w:rsidRDefault="00D776C2" w:rsidP="00D776C2">
      <w:pPr>
        <w:pStyle w:val="berschrift2"/>
        <w:tabs>
          <w:tab w:val="left" w:pos="3119"/>
        </w:tabs>
      </w:pPr>
    </w:p>
    <w:p w14:paraId="7AF317D3" w14:textId="1FAB8FAF" w:rsidR="00D776C2" w:rsidRPr="00AD0490" w:rsidRDefault="00D776C2" w:rsidP="00D776C2">
      <w:pPr>
        <w:pStyle w:val="Textkrper"/>
        <w:pBdr>
          <w:bottom w:val="single" w:sz="4" w:space="0" w:color="auto"/>
        </w:pBdr>
        <w:tabs>
          <w:tab w:val="left" w:pos="3119"/>
        </w:tabs>
        <w:spacing w:after="0"/>
        <w:rPr>
          <w:color w:val="000000"/>
        </w:rPr>
      </w:pPr>
      <w:r>
        <w:rPr>
          <w:color w:val="000000"/>
        </w:rPr>
        <w:t xml:space="preserve">Mit dem Mannheim Medical Technology Campus (MMT) investiert die Stadt weiter in </w:t>
      </w:r>
      <w:r w:rsidR="009F3549">
        <w:rPr>
          <w:color w:val="000000"/>
        </w:rPr>
        <w:t xml:space="preserve">ihren </w:t>
      </w:r>
      <w:r>
        <w:rPr>
          <w:color w:val="000000"/>
        </w:rPr>
        <w:t xml:space="preserve">Standort für Wissenschaft und Technologie. Ein erstes Leuchtturmprojekt bildet dabei das Business Development Center (BDC) Medizintechnologie, das </w:t>
      </w:r>
      <w:r w:rsidR="00A92304">
        <w:rPr>
          <w:color w:val="000000"/>
        </w:rPr>
        <w:t xml:space="preserve">vom </w:t>
      </w:r>
      <w:r>
        <w:rPr>
          <w:color w:val="000000"/>
        </w:rPr>
        <w:t xml:space="preserve">Büro </w:t>
      </w:r>
      <w:proofErr w:type="spellStart"/>
      <w:r>
        <w:rPr>
          <w:color w:val="000000"/>
        </w:rPr>
        <w:t>a|sh</w:t>
      </w:r>
      <w:proofErr w:type="spellEnd"/>
      <w:r>
        <w:rPr>
          <w:color w:val="000000"/>
        </w:rPr>
        <w:t xml:space="preserve"> </w:t>
      </w:r>
      <w:proofErr w:type="spellStart"/>
      <w:proofErr w:type="gramStart"/>
      <w:r>
        <w:rPr>
          <w:color w:val="000000"/>
        </w:rPr>
        <w:t>sander.hofrichter</w:t>
      </w:r>
      <w:proofErr w:type="spellEnd"/>
      <w:proofErr w:type="gramEnd"/>
      <w:r>
        <w:rPr>
          <w:color w:val="000000"/>
        </w:rPr>
        <w:t xml:space="preserve"> </w:t>
      </w:r>
      <w:proofErr w:type="spellStart"/>
      <w:r>
        <w:rPr>
          <w:color w:val="000000"/>
        </w:rPr>
        <w:t>architekten</w:t>
      </w:r>
      <w:proofErr w:type="spellEnd"/>
      <w:r>
        <w:rPr>
          <w:color w:val="000000"/>
        </w:rPr>
        <w:t xml:space="preserve"> mit einer weißen Keramikfassade von MOEDING realisiert</w:t>
      </w:r>
      <w:r w:rsidR="00A92304">
        <w:rPr>
          <w:color w:val="000000"/>
        </w:rPr>
        <w:t xml:space="preserve"> wurde</w:t>
      </w:r>
      <w:r>
        <w:rPr>
          <w:color w:val="000000"/>
        </w:rPr>
        <w:t xml:space="preserve">. </w:t>
      </w:r>
    </w:p>
    <w:p w14:paraId="5AE5EE50" w14:textId="77777777" w:rsidR="00D776C2" w:rsidRPr="00AD0490" w:rsidRDefault="00D776C2" w:rsidP="00D776C2">
      <w:pPr>
        <w:pStyle w:val="Textkrper"/>
        <w:pBdr>
          <w:bottom w:val="single" w:sz="4" w:space="1" w:color="auto"/>
        </w:pBdr>
        <w:spacing w:after="0"/>
        <w:rPr>
          <w:b w:val="0"/>
          <w:bCs w:val="0"/>
        </w:rPr>
      </w:pPr>
    </w:p>
    <w:p w14:paraId="41F46C39" w14:textId="13B3EFCA" w:rsidR="00D776C2" w:rsidRDefault="00D776C2" w:rsidP="00D776C2">
      <w:pPr>
        <w:pStyle w:val="Textkrper"/>
        <w:pBdr>
          <w:bottom w:val="single" w:sz="4" w:space="1" w:color="auto"/>
        </w:pBdr>
        <w:rPr>
          <w:b w:val="0"/>
          <w:bCs w:val="0"/>
        </w:rPr>
      </w:pPr>
      <w:r>
        <w:rPr>
          <w:b w:val="0"/>
          <w:bCs w:val="0"/>
        </w:rPr>
        <w:t xml:space="preserve">Der geplante Campus für Medizintechnologie in Mannheim schließt an das Universitätsklinikgelände an und soll dank seiner baulichen Setzung, die Gassen und großzügige Plätze schafft, eine hohe Aufenthaltsqualität bieten. Ein erstes, fertiggestelltes Projekt stellt das Business Development Center (BDC), ein Gründerzentrum für Medizintechnik mit Namen </w:t>
      </w:r>
      <w:proofErr w:type="spellStart"/>
      <w:r>
        <w:rPr>
          <w:b w:val="0"/>
          <w:bCs w:val="0"/>
        </w:rPr>
        <w:t>Cub</w:t>
      </w:r>
      <w:r w:rsidR="00A92304">
        <w:rPr>
          <w:b w:val="0"/>
          <w:bCs w:val="0"/>
        </w:rPr>
        <w:t>e</w:t>
      </w:r>
      <w:r>
        <w:rPr>
          <w:b w:val="0"/>
          <w:bCs w:val="0"/>
        </w:rPr>
        <w:t>x</w:t>
      </w:r>
      <w:proofErr w:type="spellEnd"/>
      <w:r>
        <w:rPr>
          <w:b w:val="0"/>
          <w:bCs w:val="0"/>
        </w:rPr>
        <w:t xml:space="preserve"> </w:t>
      </w:r>
      <w:proofErr w:type="spellStart"/>
      <w:r>
        <w:rPr>
          <w:b w:val="0"/>
          <w:bCs w:val="0"/>
        </w:rPr>
        <w:t>One</w:t>
      </w:r>
      <w:proofErr w:type="spellEnd"/>
      <w:r>
        <w:rPr>
          <w:b w:val="0"/>
          <w:bCs w:val="0"/>
        </w:rPr>
        <w:t xml:space="preserve"> dar. Der Neubau steht in zentraler Sichtachse zum Universitätsklinikum und erhebt sich oberhalb einer markanten Freitreppe, die den Außenraum und das Ensemble aus Neubauten und Bestand</w:t>
      </w:r>
      <w:r w:rsidR="009F3549">
        <w:rPr>
          <w:b w:val="0"/>
          <w:bCs w:val="0"/>
        </w:rPr>
        <w:t xml:space="preserve"> </w:t>
      </w:r>
      <w:r>
        <w:rPr>
          <w:b w:val="0"/>
          <w:bCs w:val="0"/>
        </w:rPr>
        <w:t xml:space="preserve">eindrucksvoll ergänzt.  </w:t>
      </w:r>
    </w:p>
    <w:p w14:paraId="58E89588" w14:textId="77777777" w:rsidR="00D776C2" w:rsidRDefault="00D776C2" w:rsidP="00D776C2">
      <w:pPr>
        <w:pStyle w:val="Textkrper"/>
        <w:pBdr>
          <w:bottom w:val="single" w:sz="4" w:space="1" w:color="auto"/>
        </w:pBdr>
        <w:rPr>
          <w:b w:val="0"/>
          <w:bCs w:val="0"/>
        </w:rPr>
      </w:pPr>
      <w:r>
        <w:rPr>
          <w:b w:val="0"/>
          <w:bCs w:val="0"/>
        </w:rPr>
        <w:t xml:space="preserve">Der viergeschossige Kubus beinhaltet Büros, </w:t>
      </w:r>
      <w:proofErr w:type="spellStart"/>
      <w:r>
        <w:rPr>
          <w:b w:val="0"/>
          <w:bCs w:val="0"/>
        </w:rPr>
        <w:t>Coworkingplätze</w:t>
      </w:r>
      <w:proofErr w:type="spellEnd"/>
      <w:r>
        <w:rPr>
          <w:b w:val="0"/>
          <w:bCs w:val="0"/>
        </w:rPr>
        <w:t xml:space="preserve">, Labore, Reinräume und Werkstätten. Im Erdgeschoss bilden unter anderem das Foyer, ein Café sowie Veranstaltungs- und Seminarräume eine kommunikative Schnittstelle. Die Obergeschosse sind in verschiedene Nutzungszonen unterteilt, die sich in ihrer Raumstruktur flexibel an die Bedürfnisse der Unternehmen anpassen lassen. Eine repräsentative Wendeltreppe stellt die Verbindung zwischen den Ebenen her. </w:t>
      </w:r>
    </w:p>
    <w:p w14:paraId="6DBD5F8A" w14:textId="750EE6BF" w:rsidR="00D776C2" w:rsidRDefault="00D776C2" w:rsidP="00D776C2">
      <w:pPr>
        <w:pStyle w:val="Textkrper"/>
        <w:pBdr>
          <w:bottom w:val="single" w:sz="4" w:space="1" w:color="auto"/>
        </w:pBdr>
        <w:rPr>
          <w:b w:val="0"/>
          <w:bCs w:val="0"/>
        </w:rPr>
      </w:pPr>
      <w:r>
        <w:rPr>
          <w:b w:val="0"/>
          <w:bCs w:val="0"/>
        </w:rPr>
        <w:t xml:space="preserve">Der Entwurf geht auf den 1. Preis in einem Planungswettbewerb von 2015 zurück. Diesen gewann das Büro </w:t>
      </w:r>
      <w:proofErr w:type="spellStart"/>
      <w:r>
        <w:rPr>
          <w:b w:val="0"/>
          <w:bCs w:val="0"/>
        </w:rPr>
        <w:t>a|sh</w:t>
      </w:r>
      <w:proofErr w:type="spellEnd"/>
      <w:r>
        <w:rPr>
          <w:b w:val="0"/>
          <w:bCs w:val="0"/>
        </w:rPr>
        <w:t xml:space="preserve"> </w:t>
      </w:r>
      <w:proofErr w:type="spellStart"/>
      <w:proofErr w:type="gramStart"/>
      <w:r>
        <w:rPr>
          <w:b w:val="0"/>
          <w:bCs w:val="0"/>
        </w:rPr>
        <w:t>sander.hofrichter</w:t>
      </w:r>
      <w:proofErr w:type="spellEnd"/>
      <w:proofErr w:type="gramEnd"/>
      <w:r>
        <w:rPr>
          <w:b w:val="0"/>
          <w:bCs w:val="0"/>
        </w:rPr>
        <w:t xml:space="preserve"> </w:t>
      </w:r>
      <w:proofErr w:type="spellStart"/>
      <w:r>
        <w:rPr>
          <w:b w:val="0"/>
          <w:bCs w:val="0"/>
        </w:rPr>
        <w:t>architekten</w:t>
      </w:r>
      <w:proofErr w:type="spellEnd"/>
      <w:r>
        <w:rPr>
          <w:b w:val="0"/>
          <w:bCs w:val="0"/>
        </w:rPr>
        <w:t xml:space="preserve"> m</w:t>
      </w:r>
      <w:r w:rsidRPr="005C6ADB">
        <w:rPr>
          <w:b w:val="0"/>
          <w:bCs w:val="0"/>
        </w:rPr>
        <w:t xml:space="preserve">it </w:t>
      </w:r>
      <w:proofErr w:type="spellStart"/>
      <w:r w:rsidRPr="005C6ADB">
        <w:rPr>
          <w:b w:val="0"/>
          <w:bCs w:val="0"/>
        </w:rPr>
        <w:t>tobias</w:t>
      </w:r>
      <w:proofErr w:type="spellEnd"/>
      <w:r w:rsidRPr="005C6ADB">
        <w:rPr>
          <w:b w:val="0"/>
          <w:bCs w:val="0"/>
        </w:rPr>
        <w:t xml:space="preserve"> </w:t>
      </w:r>
      <w:proofErr w:type="spellStart"/>
      <w:r w:rsidRPr="005C6ADB">
        <w:rPr>
          <w:b w:val="0"/>
          <w:bCs w:val="0"/>
        </w:rPr>
        <w:t>buschbeck</w:t>
      </w:r>
      <w:proofErr w:type="spellEnd"/>
      <w:r w:rsidRPr="005C6ADB">
        <w:rPr>
          <w:b w:val="0"/>
          <w:bCs w:val="0"/>
        </w:rPr>
        <w:t xml:space="preserve"> </w:t>
      </w:r>
      <w:proofErr w:type="spellStart"/>
      <w:r w:rsidRPr="005C6ADB">
        <w:rPr>
          <w:b w:val="0"/>
          <w:bCs w:val="0"/>
        </w:rPr>
        <w:t>architektur</w:t>
      </w:r>
      <w:proofErr w:type="spellEnd"/>
      <w:r w:rsidRPr="005C6ADB">
        <w:rPr>
          <w:b w:val="0"/>
          <w:bCs w:val="0"/>
        </w:rPr>
        <w:t xml:space="preserve"> und MTTR - Architekten + Stadtplaner</w:t>
      </w:r>
      <w:r>
        <w:rPr>
          <w:b w:val="0"/>
          <w:bCs w:val="0"/>
        </w:rPr>
        <w:t xml:space="preserve">. Das Konzept </w:t>
      </w:r>
      <w:r>
        <w:rPr>
          <w:b w:val="0"/>
          <w:bCs w:val="0"/>
        </w:rPr>
        <w:lastRenderedPageBreak/>
        <w:t>sieht ein klares, kubisches Volumen mit einer puristischen Fassadengestaltung vor. Unregelmäßig positionierte Öffnungen und markant herausgearbeitete Trichterfenster lockern die Ansicht auf. Wesentlichen Anteil am Erscheinungsbild nehmen horizontal geschichtete Keramikschindeln von MOEDING, die die gesamte Gebäudehülle prägen.</w:t>
      </w:r>
      <w:r w:rsidR="009F3549" w:rsidRPr="009F3549">
        <w:t xml:space="preserve"> </w:t>
      </w:r>
      <w:r w:rsidR="009F3549" w:rsidRPr="009F3549">
        <w:rPr>
          <w:b w:val="0"/>
          <w:bCs w:val="0"/>
        </w:rPr>
        <w:t xml:space="preserve">Für die Bekleidung wurden schindelförmige Keramikelemente entwickelt, die auf dem bewährten </w:t>
      </w:r>
      <w:proofErr w:type="spellStart"/>
      <w:r w:rsidR="009F3549" w:rsidRPr="009F3549">
        <w:rPr>
          <w:b w:val="0"/>
          <w:bCs w:val="0"/>
        </w:rPr>
        <w:t>Alphaton</w:t>
      </w:r>
      <w:proofErr w:type="spellEnd"/>
      <w:r w:rsidR="009F3549" w:rsidRPr="00A92304">
        <w:rPr>
          <w:rFonts w:eastAsia="MS Mincho"/>
        </w:rPr>
        <w:t>®</w:t>
      </w:r>
      <w:r w:rsidR="009F3549" w:rsidRPr="009F3549">
        <w:rPr>
          <w:b w:val="0"/>
          <w:bCs w:val="0"/>
        </w:rPr>
        <w:t xml:space="preserve"> System basieren. Die Schindelform erzeugt im Zusammenspiel mit der speziellen hell schimmernden Glasur dezente Lichtspiele und reflektiert die traditionellen Ziegelfassaden der Umgebungsbebauung</w:t>
      </w:r>
      <w:r>
        <w:rPr>
          <w:b w:val="0"/>
          <w:bCs w:val="0"/>
        </w:rPr>
        <w:t xml:space="preserve">. So wird sowohl über die Materialwahl ein Bezug zum historischen Bestand geschaffen, gleichzeitig durch formale und farbliche Abweichung eine zeitgenössische Neuinterpretation generiert. </w:t>
      </w:r>
    </w:p>
    <w:p w14:paraId="150728DF" w14:textId="77777777" w:rsidR="00D776C2" w:rsidRPr="00AD0490" w:rsidRDefault="00D776C2" w:rsidP="00D776C2">
      <w:pPr>
        <w:pStyle w:val="Textkrper"/>
        <w:pBdr>
          <w:bottom w:val="single" w:sz="4" w:space="1" w:color="auto"/>
        </w:pBdr>
        <w:rPr>
          <w:b w:val="0"/>
          <w:bCs w:val="0"/>
        </w:rPr>
      </w:pPr>
    </w:p>
    <w:p w14:paraId="4EB7B0AD" w14:textId="4944B68D" w:rsidR="00D776C2" w:rsidRPr="00AD0490" w:rsidRDefault="00D776C2" w:rsidP="00D776C2">
      <w:pPr>
        <w:pStyle w:val="Textkrper"/>
        <w:pBdr>
          <w:bottom w:val="single" w:sz="4" w:space="1" w:color="auto"/>
        </w:pBdr>
        <w:rPr>
          <w:b w:val="0"/>
          <w:bCs w:val="0"/>
        </w:rPr>
      </w:pPr>
      <w:r w:rsidRPr="00AD0490">
        <w:rPr>
          <w:b w:val="0"/>
          <w:bCs w:val="0"/>
        </w:rPr>
        <w:t>(</w:t>
      </w:r>
      <w:r>
        <w:rPr>
          <w:b w:val="0"/>
          <w:bCs w:val="0"/>
        </w:rPr>
        <w:t>2.</w:t>
      </w:r>
      <w:r w:rsidR="0053572B">
        <w:rPr>
          <w:b w:val="0"/>
          <w:bCs w:val="0"/>
        </w:rPr>
        <w:t>480</w:t>
      </w:r>
      <w:r w:rsidRPr="00AD0490">
        <w:rPr>
          <w:b w:val="0"/>
          <w:bCs w:val="0"/>
        </w:rPr>
        <w:t xml:space="preserve"> Zeichen inkl. Leerzeichen)</w:t>
      </w:r>
    </w:p>
    <w:p w14:paraId="4705F950" w14:textId="77777777" w:rsidR="00D776C2" w:rsidRDefault="00D776C2" w:rsidP="00D776C2">
      <w:pPr>
        <w:spacing w:line="276" w:lineRule="auto"/>
        <w:rPr>
          <w:rFonts w:eastAsia="MS Mincho"/>
          <w:b/>
          <w:bCs/>
        </w:rPr>
      </w:pPr>
    </w:p>
    <w:p w14:paraId="7801C97E" w14:textId="20891C0E" w:rsidR="00D776C2" w:rsidRPr="00AD0490" w:rsidRDefault="00D776C2" w:rsidP="00D776C2">
      <w:pPr>
        <w:spacing w:line="276" w:lineRule="auto"/>
        <w:rPr>
          <w:rFonts w:eastAsia="MS Mincho"/>
          <w:b/>
          <w:bCs/>
          <w:sz w:val="16"/>
          <w:szCs w:val="16"/>
        </w:rPr>
      </w:pPr>
      <w:r w:rsidRPr="00AD0490">
        <w:rPr>
          <w:rFonts w:eastAsia="MS Mincho"/>
          <w:b/>
          <w:bCs/>
        </w:rPr>
        <w:t>Projektdaten</w:t>
      </w:r>
    </w:p>
    <w:p w14:paraId="779BCF25" w14:textId="77777777" w:rsidR="00D776C2" w:rsidRPr="00AD0490" w:rsidRDefault="00D776C2" w:rsidP="00D776C2">
      <w:pPr>
        <w:spacing w:line="276" w:lineRule="auto"/>
        <w:rPr>
          <w:rFonts w:eastAsia="MS Mincho"/>
          <w:sz w:val="16"/>
          <w:szCs w:val="16"/>
        </w:rPr>
      </w:pPr>
    </w:p>
    <w:p w14:paraId="2F66BFB2" w14:textId="77777777" w:rsidR="00D776C2" w:rsidRPr="00AD0490" w:rsidRDefault="00D776C2" w:rsidP="00D776C2">
      <w:pPr>
        <w:spacing w:line="360" w:lineRule="auto"/>
        <w:ind w:left="2836" w:hanging="2836"/>
      </w:pPr>
      <w:r w:rsidRPr="00AD0490">
        <w:rPr>
          <w:rFonts w:eastAsia="MS Mincho"/>
        </w:rPr>
        <w:t xml:space="preserve">Projektname: </w:t>
      </w:r>
      <w:r w:rsidRPr="00AD0490">
        <w:rPr>
          <w:rFonts w:eastAsia="MS Mincho"/>
        </w:rPr>
        <w:tab/>
      </w:r>
      <w:r w:rsidRPr="004B7D48">
        <w:t>Business Development Center (BDC)</w:t>
      </w:r>
      <w:r>
        <w:t xml:space="preserve"> </w:t>
      </w:r>
      <w:r w:rsidRPr="004B7D48">
        <w:t>Medizintechnologie Mannheim</w:t>
      </w:r>
    </w:p>
    <w:p w14:paraId="13D4CFE1" w14:textId="77777777" w:rsidR="00D776C2" w:rsidRPr="00AD0490" w:rsidRDefault="00D776C2" w:rsidP="00D776C2">
      <w:pPr>
        <w:spacing w:line="360" w:lineRule="auto"/>
        <w:rPr>
          <w:rFonts w:eastAsia="MS Mincho"/>
        </w:rPr>
      </w:pPr>
      <w:r w:rsidRPr="00AD0490">
        <w:rPr>
          <w:rFonts w:eastAsia="MS Mincho"/>
        </w:rPr>
        <w:t xml:space="preserve">Auftraggeber: </w:t>
      </w:r>
      <w:r w:rsidRPr="00AD0490">
        <w:rPr>
          <w:rFonts w:eastAsia="MS Mincho"/>
        </w:rPr>
        <w:tab/>
      </w:r>
      <w:r w:rsidRPr="00AD0490">
        <w:rPr>
          <w:rFonts w:eastAsia="MS Mincho"/>
        </w:rPr>
        <w:tab/>
      </w:r>
      <w:r w:rsidRPr="00AD0490">
        <w:rPr>
          <w:rFonts w:eastAsia="MS Mincho"/>
        </w:rPr>
        <w:tab/>
      </w:r>
      <w:r>
        <w:t>Stadt Mannheim</w:t>
      </w:r>
    </w:p>
    <w:p w14:paraId="6637B7C3" w14:textId="77777777" w:rsidR="00D776C2" w:rsidRPr="00AD0490" w:rsidRDefault="00D776C2" w:rsidP="00D776C2">
      <w:pPr>
        <w:spacing w:line="360" w:lineRule="auto"/>
        <w:ind w:left="2836" w:hanging="2836"/>
        <w:rPr>
          <w:rFonts w:eastAsia="MS Mincho"/>
        </w:rPr>
      </w:pPr>
      <w:r w:rsidRPr="00AD0490">
        <w:rPr>
          <w:rFonts w:eastAsia="MS Mincho"/>
        </w:rPr>
        <w:t xml:space="preserve">Architekten: </w:t>
      </w:r>
      <w:r w:rsidRPr="00AD0490">
        <w:rPr>
          <w:rFonts w:eastAsia="MS Mincho"/>
        </w:rPr>
        <w:tab/>
      </w:r>
      <w:proofErr w:type="spellStart"/>
      <w:proofErr w:type="gramStart"/>
      <w:r>
        <w:t>sander.hofrichter</w:t>
      </w:r>
      <w:proofErr w:type="spellEnd"/>
      <w:proofErr w:type="gramEnd"/>
      <w:r>
        <w:t xml:space="preserve"> </w:t>
      </w:r>
      <w:proofErr w:type="spellStart"/>
      <w:r>
        <w:t>architekten</w:t>
      </w:r>
      <w:proofErr w:type="spellEnd"/>
      <w:r>
        <w:t xml:space="preserve"> GmbH mit </w:t>
      </w:r>
      <w:proofErr w:type="spellStart"/>
      <w:r>
        <w:t>tobias</w:t>
      </w:r>
      <w:proofErr w:type="spellEnd"/>
      <w:r>
        <w:t xml:space="preserve"> </w:t>
      </w:r>
      <w:proofErr w:type="spellStart"/>
      <w:r>
        <w:t>buschbeck</w:t>
      </w:r>
      <w:proofErr w:type="spellEnd"/>
      <w:r>
        <w:t xml:space="preserve"> </w:t>
      </w:r>
      <w:proofErr w:type="spellStart"/>
      <w:r>
        <w:t>architektur</w:t>
      </w:r>
      <w:proofErr w:type="spellEnd"/>
      <w:r>
        <w:t xml:space="preserve"> &amp; MTTR - Architekten + Stadtplaner</w:t>
      </w:r>
    </w:p>
    <w:p w14:paraId="0291A98E" w14:textId="77777777" w:rsidR="00D776C2" w:rsidRPr="00AD0490" w:rsidRDefault="00D776C2" w:rsidP="00D776C2">
      <w:pPr>
        <w:spacing w:line="360" w:lineRule="auto"/>
        <w:ind w:left="2836" w:hanging="2836"/>
        <w:rPr>
          <w:rFonts w:eastAsia="MS Mincho"/>
          <w:vertAlign w:val="superscript"/>
        </w:rPr>
      </w:pPr>
      <w:r w:rsidRPr="00AD0490">
        <w:rPr>
          <w:rFonts w:eastAsia="MS Mincho"/>
        </w:rPr>
        <w:t xml:space="preserve">Fassadenbekleidung:         </w:t>
      </w:r>
      <w:r w:rsidRPr="00AD0490">
        <w:rPr>
          <w:rFonts w:eastAsia="MS Mincho"/>
        </w:rPr>
        <w:tab/>
        <w:t>MOEDING Keramikplatten ALPHATON</w:t>
      </w:r>
      <w:r w:rsidRPr="00A92304">
        <w:rPr>
          <w:rFonts w:eastAsia="MS Mincho"/>
        </w:rPr>
        <w:t>®</w:t>
      </w:r>
    </w:p>
    <w:p w14:paraId="29226DC6" w14:textId="77777777" w:rsidR="00D776C2" w:rsidRPr="00AD0490" w:rsidRDefault="00D776C2" w:rsidP="00D776C2">
      <w:pPr>
        <w:spacing w:line="360" w:lineRule="auto"/>
        <w:ind w:left="2836" w:hanging="2836"/>
        <w:rPr>
          <w:rFonts w:eastAsia="MS Mincho"/>
          <w:vertAlign w:val="superscript"/>
        </w:rPr>
      </w:pPr>
    </w:p>
    <w:p w14:paraId="28DA1FD2" w14:textId="77777777" w:rsidR="00D776C2" w:rsidRPr="00AD0490" w:rsidRDefault="00D776C2" w:rsidP="00D776C2">
      <w:pPr>
        <w:spacing w:line="360" w:lineRule="auto"/>
        <w:ind w:left="2836" w:hanging="2836"/>
        <w:rPr>
          <w:rFonts w:eastAsia="MS Mincho"/>
          <w:vertAlign w:val="superscript"/>
        </w:rPr>
      </w:pPr>
    </w:p>
    <w:p w14:paraId="5303926E" w14:textId="6E589F6C" w:rsidR="00D776C2" w:rsidRDefault="00D776C2" w:rsidP="00D776C2">
      <w:pPr>
        <w:spacing w:line="360" w:lineRule="auto"/>
        <w:ind w:left="2836" w:hanging="2836"/>
        <w:rPr>
          <w:rFonts w:eastAsia="MS Mincho"/>
          <w:vertAlign w:val="superscript"/>
        </w:rPr>
      </w:pPr>
    </w:p>
    <w:p w14:paraId="58E8EFAA" w14:textId="7B3F294A" w:rsidR="00B61D46" w:rsidRDefault="00B61D46" w:rsidP="00D776C2">
      <w:pPr>
        <w:spacing w:line="360" w:lineRule="auto"/>
        <w:ind w:left="2836" w:hanging="2836"/>
        <w:rPr>
          <w:rFonts w:eastAsia="MS Mincho"/>
          <w:vertAlign w:val="superscript"/>
        </w:rPr>
      </w:pPr>
    </w:p>
    <w:p w14:paraId="41200899" w14:textId="04F6B438" w:rsidR="00B61D46" w:rsidRDefault="00B61D46" w:rsidP="00D776C2">
      <w:pPr>
        <w:spacing w:line="360" w:lineRule="auto"/>
        <w:ind w:left="2836" w:hanging="2836"/>
        <w:rPr>
          <w:rFonts w:eastAsia="MS Mincho"/>
          <w:vertAlign w:val="superscript"/>
        </w:rPr>
      </w:pPr>
    </w:p>
    <w:p w14:paraId="283A2058" w14:textId="6C1C27AC" w:rsidR="00B61D46" w:rsidRDefault="00B61D46" w:rsidP="00B61D46">
      <w:pPr>
        <w:spacing w:line="360" w:lineRule="auto"/>
        <w:rPr>
          <w:ins w:id="0" w:author="Office Konto HB2019" w:date="2022-11-15T16:43:00Z"/>
          <w:rFonts w:eastAsia="MS Mincho"/>
          <w:vertAlign w:val="superscript"/>
        </w:rPr>
      </w:pPr>
    </w:p>
    <w:p w14:paraId="0F2AD345" w14:textId="715126A1" w:rsidR="0053572B" w:rsidRDefault="0053572B" w:rsidP="00B61D46">
      <w:pPr>
        <w:spacing w:line="360" w:lineRule="auto"/>
        <w:rPr>
          <w:ins w:id="1" w:author="Office Konto HB2019" w:date="2022-11-15T16:43:00Z"/>
          <w:rFonts w:eastAsia="MS Mincho"/>
          <w:vertAlign w:val="superscript"/>
        </w:rPr>
      </w:pPr>
    </w:p>
    <w:p w14:paraId="5143D238" w14:textId="77777777" w:rsidR="0053572B" w:rsidRDefault="0053572B" w:rsidP="00B61D46">
      <w:pPr>
        <w:spacing w:line="360" w:lineRule="auto"/>
        <w:rPr>
          <w:rFonts w:eastAsia="MS Mincho"/>
          <w:vertAlign w:val="superscript"/>
        </w:rPr>
      </w:pPr>
    </w:p>
    <w:p w14:paraId="7CCD57D7" w14:textId="77777777" w:rsidR="00B61D46" w:rsidRDefault="00B61D46" w:rsidP="00B61D46">
      <w:pPr>
        <w:spacing w:line="360" w:lineRule="auto"/>
        <w:rPr>
          <w:rFonts w:eastAsia="MS Mincho"/>
          <w:vertAlign w:val="superscript"/>
        </w:rPr>
      </w:pPr>
    </w:p>
    <w:p w14:paraId="30513AD6" w14:textId="374B0287" w:rsidR="00B61D46" w:rsidRDefault="00B61D46" w:rsidP="00D776C2">
      <w:pPr>
        <w:spacing w:line="360" w:lineRule="auto"/>
        <w:ind w:left="2836" w:hanging="2836"/>
        <w:rPr>
          <w:rFonts w:eastAsia="MS Mincho"/>
          <w:vertAlign w:val="superscript"/>
        </w:rPr>
      </w:pPr>
    </w:p>
    <w:p w14:paraId="263EF4A6" w14:textId="77777777" w:rsidR="00B61D46" w:rsidRDefault="00B61D46" w:rsidP="00B61D46">
      <w:pPr>
        <w:pStyle w:val="Kopfzeile"/>
        <w:ind w:right="-1277"/>
        <w:rPr>
          <w:rFonts w:eastAsia="MS Mincho"/>
          <w:b/>
          <w:bCs/>
          <w:color w:val="000000" w:themeColor="text1"/>
        </w:rPr>
      </w:pPr>
    </w:p>
    <w:p w14:paraId="583C44E4" w14:textId="77777777" w:rsidR="00B61D46" w:rsidRPr="00362E94" w:rsidRDefault="00B61D46" w:rsidP="00B61D46">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59264" behindDoc="0" locked="0" layoutInCell="1" allowOverlap="1" wp14:anchorId="3E6C1112" wp14:editId="52D7AC57">
            <wp:simplePos x="0" y="0"/>
            <wp:positionH relativeFrom="column">
              <wp:posOffset>4868545</wp:posOffset>
            </wp:positionH>
            <wp:positionV relativeFrom="paragraph">
              <wp:posOffset>6985</wp:posOffset>
            </wp:positionV>
            <wp:extent cx="791845" cy="100711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B2BCEB3" w14:textId="77777777" w:rsidR="00B61D46" w:rsidRPr="00362E94" w:rsidRDefault="00B61D46" w:rsidP="00B61D46">
      <w:pPr>
        <w:pStyle w:val="Kopfzeile"/>
        <w:ind w:right="-1277"/>
        <w:rPr>
          <w:color w:val="000000" w:themeColor="text1"/>
        </w:rPr>
      </w:pPr>
    </w:p>
    <w:p w14:paraId="7AA563C5" w14:textId="77777777" w:rsidR="00B61D46" w:rsidRPr="00362E94" w:rsidRDefault="00B61D46" w:rsidP="00B61D46">
      <w:pPr>
        <w:pStyle w:val="Kopfzeile"/>
        <w:ind w:right="-1277"/>
        <w:rPr>
          <w:color w:val="000000" w:themeColor="text1"/>
        </w:rPr>
      </w:pPr>
    </w:p>
    <w:p w14:paraId="35F165FE" w14:textId="77777777" w:rsidR="00B61D46" w:rsidRPr="00362E94" w:rsidRDefault="00B61D46" w:rsidP="00B61D46">
      <w:pPr>
        <w:pStyle w:val="Kopfzeile"/>
        <w:ind w:right="-1277"/>
        <w:rPr>
          <w:color w:val="000000" w:themeColor="text1"/>
        </w:rPr>
      </w:pPr>
    </w:p>
    <w:p w14:paraId="08E28AA2" w14:textId="77777777" w:rsidR="00B61D46" w:rsidRPr="00362E94" w:rsidRDefault="00B61D46" w:rsidP="00B61D46">
      <w:pPr>
        <w:pStyle w:val="Kopfzeile"/>
        <w:ind w:right="-1277"/>
        <w:rPr>
          <w:color w:val="000000" w:themeColor="text1"/>
        </w:rPr>
      </w:pPr>
    </w:p>
    <w:p w14:paraId="75ED15A8" w14:textId="77777777" w:rsidR="00B61D46" w:rsidRPr="00362E94" w:rsidRDefault="00B61D46" w:rsidP="00B61D46">
      <w:pPr>
        <w:pStyle w:val="Kopfzeile"/>
        <w:ind w:right="-1277"/>
        <w:rPr>
          <w:color w:val="000000" w:themeColor="text1"/>
        </w:rPr>
      </w:pPr>
    </w:p>
    <w:p w14:paraId="2364BFB3" w14:textId="77777777" w:rsidR="00B61D46" w:rsidRPr="00362E94" w:rsidRDefault="00B61D46" w:rsidP="00B61D46">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6B1AFEA1" w14:textId="77777777" w:rsidR="00B61D46" w:rsidRPr="00362E94" w:rsidRDefault="00B61D46" w:rsidP="00B61D46">
      <w:pPr>
        <w:spacing w:after="40"/>
        <w:ind w:right="-2552" w:firstLine="7655"/>
        <w:rPr>
          <w:color w:val="000000" w:themeColor="text1"/>
          <w:sz w:val="16"/>
          <w:szCs w:val="16"/>
        </w:rPr>
      </w:pPr>
      <w:r w:rsidRPr="00362E94">
        <w:rPr>
          <w:color w:val="000000" w:themeColor="text1"/>
          <w:sz w:val="16"/>
          <w:szCs w:val="16"/>
        </w:rPr>
        <w:t>Moeding Keramikfassaden GmbH</w:t>
      </w:r>
    </w:p>
    <w:p w14:paraId="05A76712" w14:textId="77777777" w:rsidR="00B61D46" w:rsidRPr="00362E94" w:rsidRDefault="00B61D46" w:rsidP="00B61D46">
      <w:pPr>
        <w:spacing w:after="40"/>
        <w:ind w:right="-2694" w:firstLine="7655"/>
        <w:rPr>
          <w:color w:val="000000" w:themeColor="text1"/>
          <w:sz w:val="16"/>
          <w:szCs w:val="16"/>
        </w:rPr>
      </w:pPr>
      <w:r w:rsidRPr="00362E94">
        <w:rPr>
          <w:color w:val="000000" w:themeColor="text1"/>
          <w:sz w:val="16"/>
          <w:szCs w:val="16"/>
        </w:rPr>
        <w:t>Ludwig-Girnghuber-Straße 1</w:t>
      </w:r>
    </w:p>
    <w:p w14:paraId="0229C555" w14:textId="77777777" w:rsidR="00B61D46" w:rsidRPr="00362E94" w:rsidRDefault="00B61D46" w:rsidP="00B61D46">
      <w:pPr>
        <w:spacing w:after="40"/>
        <w:ind w:right="-2694" w:firstLine="7655"/>
        <w:rPr>
          <w:color w:val="000000" w:themeColor="text1"/>
          <w:sz w:val="16"/>
          <w:szCs w:val="16"/>
        </w:rPr>
      </w:pPr>
      <w:r w:rsidRPr="00362E94">
        <w:rPr>
          <w:color w:val="000000" w:themeColor="text1"/>
          <w:sz w:val="16"/>
          <w:szCs w:val="16"/>
        </w:rPr>
        <w:t>84163 Marklkofen</w:t>
      </w:r>
    </w:p>
    <w:p w14:paraId="1783EC4D" w14:textId="77777777" w:rsidR="00B61D46" w:rsidRPr="00362E94" w:rsidRDefault="00B61D46" w:rsidP="00B61D46">
      <w:pPr>
        <w:rPr>
          <w:rFonts w:eastAsia="MS Mincho"/>
          <w:color w:val="000000" w:themeColor="text1"/>
          <w:vertAlign w:val="superscript"/>
        </w:rPr>
      </w:pPr>
      <w:r w:rsidRPr="00362E94">
        <w:rPr>
          <w:rFonts w:eastAsia="MS Mincho"/>
          <w:color w:val="000000" w:themeColor="text1"/>
          <w:vertAlign w:val="superscript"/>
        </w:rPr>
        <w:t xml:space="preserve"> </w:t>
      </w:r>
    </w:p>
    <w:p w14:paraId="3B0D1613" w14:textId="77777777" w:rsidR="00B61D46" w:rsidRDefault="00B61D46" w:rsidP="00B61D46">
      <w:pPr>
        <w:ind w:right="27"/>
        <w:rPr>
          <w:b/>
        </w:rPr>
      </w:pPr>
      <w:r w:rsidRPr="00AD0490">
        <w:rPr>
          <w:b/>
        </w:rPr>
        <w:t>Abbildungen</w:t>
      </w:r>
      <w:r>
        <w:rPr>
          <w:b/>
        </w:rPr>
        <w:t xml:space="preserve">: </w:t>
      </w:r>
    </w:p>
    <w:p w14:paraId="0014A80E" w14:textId="77777777" w:rsidR="00B61D46" w:rsidRDefault="00B61D46" w:rsidP="00B61D46">
      <w:pPr>
        <w:ind w:right="27"/>
        <w:rPr>
          <w:b/>
          <w:noProof/>
        </w:rPr>
      </w:pPr>
    </w:p>
    <w:p w14:paraId="337FC9B3" w14:textId="48E0A48D" w:rsidR="00B61D46" w:rsidRDefault="00B61D46" w:rsidP="00B61D46">
      <w:pPr>
        <w:spacing w:line="360" w:lineRule="auto"/>
        <w:ind w:right="-113"/>
        <w:rPr>
          <w:b/>
          <w:noProof/>
        </w:rPr>
      </w:pPr>
      <w:r>
        <w:rPr>
          <w:rFonts w:eastAsia="MS Mincho"/>
          <w:b/>
          <w:bCs/>
          <w:noProof/>
          <w:color w:val="000000" w:themeColor="text1"/>
        </w:rPr>
        <w:drawing>
          <wp:inline distT="0" distB="0" distL="0" distR="0" wp14:anchorId="6D1583E5" wp14:editId="58297A8A">
            <wp:extent cx="4860290" cy="3877945"/>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cstate="screen">
                      <a:extLst>
                        <a:ext uri="{28A0092B-C50C-407E-A947-70E740481C1C}">
                          <a14:useLocalDpi xmlns:a14="http://schemas.microsoft.com/office/drawing/2010/main"/>
                        </a:ext>
                      </a:extLst>
                    </a:blip>
                    <a:stretch>
                      <a:fillRect/>
                    </a:stretch>
                  </pic:blipFill>
                  <pic:spPr>
                    <a:xfrm>
                      <a:off x="0" y="0"/>
                      <a:ext cx="4860290" cy="3877945"/>
                    </a:xfrm>
                    <a:prstGeom prst="rect">
                      <a:avLst/>
                    </a:prstGeom>
                  </pic:spPr>
                </pic:pic>
              </a:graphicData>
            </a:graphic>
          </wp:inline>
        </w:drawing>
      </w:r>
    </w:p>
    <w:p w14:paraId="48699CBD" w14:textId="0A81E4AB" w:rsidR="00B61D46" w:rsidRDefault="00B61D46" w:rsidP="00B61D46">
      <w:pPr>
        <w:tabs>
          <w:tab w:val="left" w:pos="284"/>
          <w:tab w:val="left" w:pos="567"/>
          <w:tab w:val="left" w:pos="680"/>
          <w:tab w:val="left" w:pos="1134"/>
        </w:tabs>
        <w:spacing w:line="360" w:lineRule="auto"/>
        <w:ind w:right="-114"/>
        <w:rPr>
          <w:b/>
          <w:bCs/>
          <w:color w:val="000000" w:themeColor="text1"/>
        </w:rPr>
      </w:pPr>
      <w:r w:rsidRPr="00B61D46">
        <w:rPr>
          <w:b/>
          <w:bCs/>
          <w:color w:val="000000" w:themeColor="text1"/>
        </w:rPr>
        <w:t>Medizintechnik in weißem Kleid</w:t>
      </w:r>
    </w:p>
    <w:p w14:paraId="5FAF1A58" w14:textId="3B2334B7" w:rsidR="00BA3609" w:rsidRDefault="00BA3609" w:rsidP="00BA3609">
      <w:pPr>
        <w:tabs>
          <w:tab w:val="left" w:pos="284"/>
          <w:tab w:val="left" w:pos="567"/>
          <w:tab w:val="left" w:pos="680"/>
          <w:tab w:val="left" w:pos="1134"/>
        </w:tabs>
        <w:spacing w:line="360" w:lineRule="auto"/>
        <w:ind w:right="-114"/>
        <w:rPr>
          <w:color w:val="000000" w:themeColor="text1"/>
        </w:rPr>
      </w:pPr>
      <w:r w:rsidRPr="00BA3609">
        <w:rPr>
          <w:color w:val="000000" w:themeColor="text1"/>
        </w:rPr>
        <w:t>D</w:t>
      </w:r>
      <w:r>
        <w:rPr>
          <w:color w:val="000000" w:themeColor="text1"/>
        </w:rPr>
        <w:t xml:space="preserve">as </w:t>
      </w:r>
      <w:r w:rsidRPr="00BA3609">
        <w:rPr>
          <w:color w:val="000000" w:themeColor="text1"/>
        </w:rPr>
        <w:t>CUBEX ONE bildet mit seiner außergewöhnlichen Fassade aus weiß schimmernden Keramikschindeln sowie einem Spiel aus unregelmäßigen Fensteröffnungen das Business Development Center für Medizintechnologie.</w:t>
      </w:r>
    </w:p>
    <w:p w14:paraId="4C3E9D79" w14:textId="77777777" w:rsidR="00B61D46" w:rsidRPr="00362E94" w:rsidRDefault="00B61D46" w:rsidP="00B61D46">
      <w:pPr>
        <w:tabs>
          <w:tab w:val="left" w:pos="284"/>
          <w:tab w:val="left" w:pos="567"/>
          <w:tab w:val="left" w:pos="680"/>
          <w:tab w:val="left" w:pos="1134"/>
        </w:tabs>
        <w:spacing w:line="360" w:lineRule="auto"/>
        <w:ind w:right="-114"/>
        <w:rPr>
          <w:color w:val="000000" w:themeColor="text1"/>
        </w:rPr>
      </w:pPr>
    </w:p>
    <w:p w14:paraId="73ECB473" w14:textId="77777777" w:rsidR="00B61D46" w:rsidRDefault="00B61D46" w:rsidP="00B61D46">
      <w:pPr>
        <w:tabs>
          <w:tab w:val="left" w:pos="284"/>
          <w:tab w:val="left" w:pos="567"/>
          <w:tab w:val="left" w:pos="680"/>
          <w:tab w:val="left" w:pos="1134"/>
        </w:tabs>
        <w:spacing w:line="360" w:lineRule="auto"/>
        <w:ind w:right="28"/>
      </w:pPr>
      <w:r w:rsidRPr="004B556C">
        <w:rPr>
          <w:color w:val="000000" w:themeColor="text1"/>
        </w:rPr>
        <w:t>Archi</w:t>
      </w:r>
      <w:r>
        <w:rPr>
          <w:color w:val="000000" w:themeColor="text1"/>
        </w:rPr>
        <w:t>tektur</w:t>
      </w:r>
      <w:r w:rsidRPr="004B556C">
        <w:rPr>
          <w:color w:val="000000" w:themeColor="text1"/>
        </w:rPr>
        <w:t xml:space="preserve">: </w:t>
      </w:r>
      <w:r>
        <w:rPr>
          <w:color w:val="000000" w:themeColor="text1"/>
        </w:rPr>
        <w:t xml:space="preserve">  </w:t>
      </w:r>
      <w:proofErr w:type="spellStart"/>
      <w:proofErr w:type="gramStart"/>
      <w:r>
        <w:t>sander.hofrichter</w:t>
      </w:r>
      <w:proofErr w:type="spellEnd"/>
      <w:proofErr w:type="gramEnd"/>
      <w:r>
        <w:t xml:space="preserve"> </w:t>
      </w:r>
      <w:proofErr w:type="spellStart"/>
      <w:r>
        <w:t>architekten</w:t>
      </w:r>
      <w:proofErr w:type="spellEnd"/>
      <w:r>
        <w:t xml:space="preserve"> GmbH mit </w:t>
      </w:r>
      <w:proofErr w:type="spellStart"/>
      <w:r>
        <w:t>tobias</w:t>
      </w:r>
      <w:proofErr w:type="spellEnd"/>
      <w:r>
        <w:t xml:space="preserve"> </w:t>
      </w:r>
      <w:proofErr w:type="spellStart"/>
      <w:r>
        <w:t>buschbeck</w:t>
      </w:r>
      <w:proofErr w:type="spellEnd"/>
    </w:p>
    <w:p w14:paraId="192C13DC" w14:textId="3A2B6D28" w:rsidR="00B61D46" w:rsidRPr="004B556C" w:rsidRDefault="00B61D46" w:rsidP="00B61D46">
      <w:pPr>
        <w:tabs>
          <w:tab w:val="left" w:pos="284"/>
          <w:tab w:val="left" w:pos="567"/>
          <w:tab w:val="left" w:pos="680"/>
          <w:tab w:val="left" w:pos="1134"/>
        </w:tabs>
        <w:spacing w:line="360" w:lineRule="auto"/>
        <w:ind w:right="28"/>
        <w:rPr>
          <w:color w:val="000000" w:themeColor="text1"/>
        </w:rPr>
      </w:pPr>
      <w:r>
        <w:tab/>
      </w:r>
      <w:r>
        <w:tab/>
      </w:r>
      <w:r>
        <w:tab/>
      </w:r>
      <w:r>
        <w:tab/>
        <w:t xml:space="preserve">   </w:t>
      </w:r>
      <w:proofErr w:type="spellStart"/>
      <w:r>
        <w:t>architektur</w:t>
      </w:r>
      <w:proofErr w:type="spellEnd"/>
      <w:r>
        <w:t xml:space="preserve"> &amp; MTTR - Architekten + Stadtplaner</w:t>
      </w:r>
    </w:p>
    <w:p w14:paraId="4B029DC9" w14:textId="7B71FD89" w:rsidR="00B61D46" w:rsidRDefault="00B61D46" w:rsidP="00B61D46">
      <w:pPr>
        <w:pStyle w:val="Kopfzeile"/>
        <w:ind w:right="-1277"/>
        <w:rPr>
          <w:rFonts w:eastAsia="MS Mincho"/>
          <w:b/>
          <w:bCs/>
          <w:color w:val="000000" w:themeColor="text1"/>
        </w:rPr>
      </w:pPr>
      <w:r w:rsidRPr="004B556C">
        <w:rPr>
          <w:color w:val="000000" w:themeColor="text1"/>
        </w:rPr>
        <w:t>Foto:</w:t>
      </w:r>
      <w:r>
        <w:rPr>
          <w:color w:val="000000" w:themeColor="text1"/>
        </w:rPr>
        <w:t xml:space="preserve">          </w:t>
      </w:r>
      <w:r w:rsidRPr="004B556C">
        <w:rPr>
          <w:color w:val="000000" w:themeColor="text1"/>
        </w:rPr>
        <w:t xml:space="preserve"> </w:t>
      </w:r>
      <w:r>
        <w:rPr>
          <w:color w:val="000000" w:themeColor="text1"/>
        </w:rPr>
        <w:t xml:space="preserve">  Anke Müllerklein</w:t>
      </w:r>
    </w:p>
    <w:p w14:paraId="2110AE24" w14:textId="50AA2539" w:rsidR="00B61D46" w:rsidRDefault="00B61D46">
      <w:pPr>
        <w:rPr>
          <w:rFonts w:eastAsia="MS Mincho"/>
          <w:vertAlign w:val="superscript"/>
        </w:rPr>
      </w:pPr>
    </w:p>
    <w:p w14:paraId="2A62E642" w14:textId="77777777" w:rsidR="00BA3609" w:rsidRDefault="00BA3609"/>
    <w:p w14:paraId="3A9F5A91" w14:textId="0E623EE0" w:rsidR="00B61D46" w:rsidRDefault="00B61D46"/>
    <w:p w14:paraId="37592CFA" w14:textId="77777777" w:rsidR="00B61D46" w:rsidRDefault="00B61D46" w:rsidP="00B61D46">
      <w:pPr>
        <w:pStyle w:val="Kopfzeile"/>
        <w:ind w:right="-1277"/>
        <w:rPr>
          <w:rFonts w:eastAsia="MS Mincho"/>
          <w:b/>
          <w:bCs/>
          <w:color w:val="000000" w:themeColor="text1"/>
        </w:rPr>
      </w:pPr>
    </w:p>
    <w:p w14:paraId="731F447D" w14:textId="77777777" w:rsidR="00B61D46" w:rsidRPr="00362E94" w:rsidRDefault="00B61D46" w:rsidP="00B61D46">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1312" behindDoc="0" locked="0" layoutInCell="1" allowOverlap="1" wp14:anchorId="44EE1E5C" wp14:editId="7E0F89DB">
            <wp:simplePos x="0" y="0"/>
            <wp:positionH relativeFrom="column">
              <wp:posOffset>4868545</wp:posOffset>
            </wp:positionH>
            <wp:positionV relativeFrom="paragraph">
              <wp:posOffset>6985</wp:posOffset>
            </wp:positionV>
            <wp:extent cx="791845" cy="1007110"/>
            <wp:effectExtent l="0" t="0" r="0"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1936F2B" w14:textId="77777777" w:rsidR="00B61D46" w:rsidRPr="00362E94" w:rsidRDefault="00B61D46" w:rsidP="00B61D46">
      <w:pPr>
        <w:pStyle w:val="Kopfzeile"/>
        <w:ind w:right="-1277"/>
        <w:rPr>
          <w:color w:val="000000" w:themeColor="text1"/>
        </w:rPr>
      </w:pPr>
    </w:p>
    <w:p w14:paraId="601C6C8E" w14:textId="77777777" w:rsidR="00B61D46" w:rsidRPr="00362E94" w:rsidRDefault="00B61D46" w:rsidP="00B61D46">
      <w:pPr>
        <w:pStyle w:val="Kopfzeile"/>
        <w:ind w:right="-1277"/>
        <w:rPr>
          <w:color w:val="000000" w:themeColor="text1"/>
        </w:rPr>
      </w:pPr>
    </w:p>
    <w:p w14:paraId="3D7D7CAC" w14:textId="77777777" w:rsidR="00B61D46" w:rsidRPr="00362E94" w:rsidRDefault="00B61D46" w:rsidP="00B61D46">
      <w:pPr>
        <w:pStyle w:val="Kopfzeile"/>
        <w:ind w:right="-1277"/>
        <w:rPr>
          <w:color w:val="000000" w:themeColor="text1"/>
        </w:rPr>
      </w:pPr>
    </w:p>
    <w:p w14:paraId="12249A58" w14:textId="77777777" w:rsidR="00B61D46" w:rsidRPr="00362E94" w:rsidRDefault="00B61D46" w:rsidP="00B61D46">
      <w:pPr>
        <w:pStyle w:val="Kopfzeile"/>
        <w:ind w:right="-1277"/>
        <w:rPr>
          <w:color w:val="000000" w:themeColor="text1"/>
        </w:rPr>
      </w:pPr>
    </w:p>
    <w:p w14:paraId="2141DCDD" w14:textId="77777777" w:rsidR="00B61D46" w:rsidRPr="00362E94" w:rsidRDefault="00B61D46" w:rsidP="00B61D46">
      <w:pPr>
        <w:pStyle w:val="Kopfzeile"/>
        <w:ind w:right="-1277"/>
        <w:rPr>
          <w:color w:val="000000" w:themeColor="text1"/>
        </w:rPr>
      </w:pPr>
    </w:p>
    <w:p w14:paraId="76C2DB48" w14:textId="77777777" w:rsidR="00B61D46" w:rsidRPr="00362E94" w:rsidRDefault="00B61D46" w:rsidP="00B61D46">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2C63408F" w14:textId="77777777" w:rsidR="00B61D46" w:rsidRPr="00362E94" w:rsidRDefault="00B61D46" w:rsidP="00B61D46">
      <w:pPr>
        <w:spacing w:after="40"/>
        <w:ind w:right="-2552" w:firstLine="7655"/>
        <w:rPr>
          <w:color w:val="000000" w:themeColor="text1"/>
          <w:sz w:val="16"/>
          <w:szCs w:val="16"/>
        </w:rPr>
      </w:pPr>
      <w:r w:rsidRPr="00362E94">
        <w:rPr>
          <w:color w:val="000000" w:themeColor="text1"/>
          <w:sz w:val="16"/>
          <w:szCs w:val="16"/>
        </w:rPr>
        <w:t>Moeding Keramikfassaden GmbH</w:t>
      </w:r>
    </w:p>
    <w:p w14:paraId="76B07AE6" w14:textId="77777777" w:rsidR="00B61D46" w:rsidRPr="00362E94" w:rsidRDefault="00B61D46" w:rsidP="00B61D46">
      <w:pPr>
        <w:spacing w:after="40"/>
        <w:ind w:right="-2694" w:firstLine="7655"/>
        <w:rPr>
          <w:color w:val="000000" w:themeColor="text1"/>
          <w:sz w:val="16"/>
          <w:szCs w:val="16"/>
        </w:rPr>
      </w:pPr>
      <w:r w:rsidRPr="00362E94">
        <w:rPr>
          <w:color w:val="000000" w:themeColor="text1"/>
          <w:sz w:val="16"/>
          <w:szCs w:val="16"/>
        </w:rPr>
        <w:t>Ludwig-Girnghuber-Straße 1</w:t>
      </w:r>
    </w:p>
    <w:p w14:paraId="6B67B84C" w14:textId="77777777" w:rsidR="00B61D46" w:rsidRPr="00362E94" w:rsidRDefault="00B61D46" w:rsidP="00B61D46">
      <w:pPr>
        <w:spacing w:after="40"/>
        <w:ind w:right="-2694" w:firstLine="7655"/>
        <w:rPr>
          <w:color w:val="000000" w:themeColor="text1"/>
          <w:sz w:val="16"/>
          <w:szCs w:val="16"/>
        </w:rPr>
      </w:pPr>
      <w:r w:rsidRPr="00362E94">
        <w:rPr>
          <w:color w:val="000000" w:themeColor="text1"/>
          <w:sz w:val="16"/>
          <w:szCs w:val="16"/>
        </w:rPr>
        <w:t>84163 Marklkofen</w:t>
      </w:r>
    </w:p>
    <w:p w14:paraId="0516276F" w14:textId="77777777" w:rsidR="00B61D46" w:rsidRPr="00362E94" w:rsidRDefault="00B61D46" w:rsidP="00B61D46">
      <w:pPr>
        <w:rPr>
          <w:rFonts w:eastAsia="MS Mincho"/>
          <w:color w:val="000000" w:themeColor="text1"/>
          <w:vertAlign w:val="superscript"/>
        </w:rPr>
      </w:pPr>
      <w:r w:rsidRPr="00362E94">
        <w:rPr>
          <w:rFonts w:eastAsia="MS Mincho"/>
          <w:color w:val="000000" w:themeColor="text1"/>
          <w:vertAlign w:val="superscript"/>
        </w:rPr>
        <w:t xml:space="preserve"> </w:t>
      </w:r>
    </w:p>
    <w:p w14:paraId="43D470CC" w14:textId="77777777" w:rsidR="00B61D46" w:rsidRDefault="00B61D46" w:rsidP="00B61D46">
      <w:pPr>
        <w:ind w:right="27"/>
        <w:rPr>
          <w:b/>
          <w:noProof/>
        </w:rPr>
      </w:pPr>
    </w:p>
    <w:p w14:paraId="47F81967" w14:textId="4994EE7C" w:rsidR="00B61D46" w:rsidRDefault="00B61D46" w:rsidP="00B61D46">
      <w:pPr>
        <w:spacing w:line="360" w:lineRule="auto"/>
        <w:ind w:right="-113"/>
        <w:rPr>
          <w:b/>
          <w:noProof/>
        </w:rPr>
      </w:pPr>
      <w:r>
        <w:rPr>
          <w:rFonts w:eastAsia="MS Mincho"/>
          <w:b/>
          <w:bCs/>
          <w:noProof/>
          <w:color w:val="000000" w:themeColor="text1"/>
        </w:rPr>
        <w:drawing>
          <wp:inline distT="0" distB="0" distL="0" distR="0" wp14:anchorId="5E7B762E" wp14:editId="28433F05">
            <wp:extent cx="4860290" cy="3337560"/>
            <wp:effectExtent l="0" t="0" r="381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4860290" cy="3337560"/>
                    </a:xfrm>
                    <a:prstGeom prst="rect">
                      <a:avLst/>
                    </a:prstGeom>
                  </pic:spPr>
                </pic:pic>
              </a:graphicData>
            </a:graphic>
          </wp:inline>
        </w:drawing>
      </w:r>
    </w:p>
    <w:p w14:paraId="13F34F59" w14:textId="77777777" w:rsidR="00B61D46" w:rsidRDefault="00B61D46" w:rsidP="00B61D46">
      <w:pPr>
        <w:tabs>
          <w:tab w:val="left" w:pos="284"/>
          <w:tab w:val="left" w:pos="567"/>
          <w:tab w:val="left" w:pos="680"/>
          <w:tab w:val="left" w:pos="1134"/>
        </w:tabs>
        <w:spacing w:line="360" w:lineRule="auto"/>
        <w:ind w:right="-114"/>
        <w:rPr>
          <w:b/>
          <w:bCs/>
          <w:color w:val="000000" w:themeColor="text1"/>
        </w:rPr>
      </w:pPr>
      <w:r w:rsidRPr="00B61D46">
        <w:rPr>
          <w:b/>
          <w:bCs/>
          <w:color w:val="000000" w:themeColor="text1"/>
        </w:rPr>
        <w:t>Medizintechnik in weißem Kleid</w:t>
      </w:r>
    </w:p>
    <w:p w14:paraId="0FD9C2DB" w14:textId="66A021F2" w:rsidR="00B61D46" w:rsidRDefault="00D853D8" w:rsidP="00B61D46">
      <w:pPr>
        <w:tabs>
          <w:tab w:val="left" w:pos="284"/>
          <w:tab w:val="left" w:pos="567"/>
          <w:tab w:val="left" w:pos="680"/>
          <w:tab w:val="left" w:pos="1134"/>
        </w:tabs>
        <w:spacing w:line="360" w:lineRule="auto"/>
        <w:ind w:right="-114"/>
        <w:rPr>
          <w:color w:val="000000" w:themeColor="text1"/>
        </w:rPr>
      </w:pPr>
      <w:r>
        <w:rPr>
          <w:color w:val="000000" w:themeColor="text1"/>
        </w:rPr>
        <w:t>Weiße, h</w:t>
      </w:r>
      <w:r w:rsidRPr="00D853D8">
        <w:rPr>
          <w:color w:val="000000" w:themeColor="text1"/>
        </w:rPr>
        <w:t>orizontal geschichtete Keramikschindeln von MOEDING</w:t>
      </w:r>
      <w:r>
        <w:rPr>
          <w:color w:val="000000" w:themeColor="text1"/>
        </w:rPr>
        <w:t xml:space="preserve"> prägen</w:t>
      </w:r>
      <w:r w:rsidRPr="00D853D8">
        <w:rPr>
          <w:color w:val="000000" w:themeColor="text1"/>
        </w:rPr>
        <w:t xml:space="preserve"> die</w:t>
      </w:r>
      <w:r>
        <w:rPr>
          <w:color w:val="000000" w:themeColor="text1"/>
        </w:rPr>
        <w:t xml:space="preserve"> markante</w:t>
      </w:r>
      <w:r w:rsidRPr="00D853D8">
        <w:rPr>
          <w:color w:val="000000" w:themeColor="text1"/>
        </w:rPr>
        <w:t xml:space="preserve"> Gebäudehülle</w:t>
      </w:r>
      <w:r>
        <w:rPr>
          <w:color w:val="000000" w:themeColor="text1"/>
        </w:rPr>
        <w:t xml:space="preserve">. </w:t>
      </w:r>
    </w:p>
    <w:p w14:paraId="0ABA5284" w14:textId="77777777" w:rsidR="00D853D8" w:rsidRPr="00362E94" w:rsidRDefault="00D853D8" w:rsidP="00B61D46">
      <w:pPr>
        <w:tabs>
          <w:tab w:val="left" w:pos="284"/>
          <w:tab w:val="left" w:pos="567"/>
          <w:tab w:val="left" w:pos="680"/>
          <w:tab w:val="left" w:pos="1134"/>
        </w:tabs>
        <w:spacing w:line="360" w:lineRule="auto"/>
        <w:ind w:right="-114"/>
        <w:rPr>
          <w:color w:val="000000" w:themeColor="text1"/>
        </w:rPr>
      </w:pPr>
    </w:p>
    <w:p w14:paraId="13A54AB1" w14:textId="77777777" w:rsidR="00B61D46" w:rsidRDefault="00B61D46" w:rsidP="00B61D46">
      <w:pPr>
        <w:tabs>
          <w:tab w:val="left" w:pos="284"/>
          <w:tab w:val="left" w:pos="567"/>
          <w:tab w:val="left" w:pos="680"/>
          <w:tab w:val="left" w:pos="1134"/>
        </w:tabs>
        <w:spacing w:line="360" w:lineRule="auto"/>
        <w:ind w:right="28"/>
      </w:pPr>
      <w:r w:rsidRPr="004B556C">
        <w:rPr>
          <w:color w:val="000000" w:themeColor="text1"/>
        </w:rPr>
        <w:t>Archi</w:t>
      </w:r>
      <w:r>
        <w:rPr>
          <w:color w:val="000000" w:themeColor="text1"/>
        </w:rPr>
        <w:t>tektur</w:t>
      </w:r>
      <w:r w:rsidRPr="004B556C">
        <w:rPr>
          <w:color w:val="000000" w:themeColor="text1"/>
        </w:rPr>
        <w:t xml:space="preserve">: </w:t>
      </w:r>
      <w:r>
        <w:rPr>
          <w:color w:val="000000" w:themeColor="text1"/>
        </w:rPr>
        <w:t xml:space="preserve">  </w:t>
      </w:r>
      <w:proofErr w:type="spellStart"/>
      <w:proofErr w:type="gramStart"/>
      <w:r>
        <w:t>sander.hofrichter</w:t>
      </w:r>
      <w:proofErr w:type="spellEnd"/>
      <w:proofErr w:type="gramEnd"/>
      <w:r>
        <w:t xml:space="preserve"> </w:t>
      </w:r>
      <w:proofErr w:type="spellStart"/>
      <w:r>
        <w:t>architekten</w:t>
      </w:r>
      <w:proofErr w:type="spellEnd"/>
      <w:r>
        <w:t xml:space="preserve"> GmbH mit </w:t>
      </w:r>
      <w:proofErr w:type="spellStart"/>
      <w:r>
        <w:t>tobias</w:t>
      </w:r>
      <w:proofErr w:type="spellEnd"/>
      <w:r>
        <w:t xml:space="preserve"> </w:t>
      </w:r>
      <w:proofErr w:type="spellStart"/>
      <w:r>
        <w:t>buschbeck</w:t>
      </w:r>
      <w:proofErr w:type="spellEnd"/>
    </w:p>
    <w:p w14:paraId="472F25E4" w14:textId="77777777" w:rsidR="00B61D46" w:rsidRPr="004B556C" w:rsidRDefault="00B61D46" w:rsidP="00B61D46">
      <w:pPr>
        <w:tabs>
          <w:tab w:val="left" w:pos="284"/>
          <w:tab w:val="left" w:pos="567"/>
          <w:tab w:val="left" w:pos="680"/>
          <w:tab w:val="left" w:pos="1134"/>
        </w:tabs>
        <w:spacing w:line="360" w:lineRule="auto"/>
        <w:ind w:right="28"/>
        <w:rPr>
          <w:color w:val="000000" w:themeColor="text1"/>
        </w:rPr>
      </w:pPr>
      <w:r>
        <w:tab/>
      </w:r>
      <w:r>
        <w:tab/>
      </w:r>
      <w:r>
        <w:tab/>
      </w:r>
      <w:r>
        <w:tab/>
        <w:t xml:space="preserve">   </w:t>
      </w:r>
      <w:proofErr w:type="spellStart"/>
      <w:r>
        <w:t>architektur</w:t>
      </w:r>
      <w:proofErr w:type="spellEnd"/>
      <w:r>
        <w:t xml:space="preserve"> &amp; MTTR - Architekten + Stadtplaner</w:t>
      </w:r>
    </w:p>
    <w:p w14:paraId="76CD8181" w14:textId="77777777" w:rsidR="00B61D46" w:rsidRDefault="00B61D46" w:rsidP="00B61D46">
      <w:pPr>
        <w:pStyle w:val="Kopfzeile"/>
        <w:ind w:right="-1277"/>
        <w:rPr>
          <w:rFonts w:eastAsia="MS Mincho"/>
          <w:b/>
          <w:bCs/>
          <w:color w:val="000000" w:themeColor="text1"/>
        </w:rPr>
      </w:pPr>
      <w:r w:rsidRPr="004B556C">
        <w:rPr>
          <w:color w:val="000000" w:themeColor="text1"/>
        </w:rPr>
        <w:t>Foto:</w:t>
      </w:r>
      <w:r>
        <w:rPr>
          <w:color w:val="000000" w:themeColor="text1"/>
        </w:rPr>
        <w:t xml:space="preserve">          </w:t>
      </w:r>
      <w:r w:rsidRPr="004B556C">
        <w:rPr>
          <w:color w:val="000000" w:themeColor="text1"/>
        </w:rPr>
        <w:t xml:space="preserve"> </w:t>
      </w:r>
      <w:r>
        <w:rPr>
          <w:color w:val="000000" w:themeColor="text1"/>
        </w:rPr>
        <w:t xml:space="preserve">  Anke Müllerklein</w:t>
      </w:r>
    </w:p>
    <w:p w14:paraId="6393C77F" w14:textId="718DDD3E" w:rsidR="00B61D46" w:rsidRDefault="00B61D46"/>
    <w:p w14:paraId="6A6D7753" w14:textId="1E0DB163" w:rsidR="00B61D46" w:rsidRDefault="00B61D46"/>
    <w:p w14:paraId="0E5AE6B4" w14:textId="505142A9" w:rsidR="00B61D46" w:rsidRDefault="00B61D46"/>
    <w:p w14:paraId="58771ADF" w14:textId="6F30B6B8" w:rsidR="00B61D46" w:rsidRDefault="00B61D46"/>
    <w:p w14:paraId="3ADE90FA" w14:textId="77777777" w:rsidR="00B61D46" w:rsidRDefault="00B61D46"/>
    <w:p w14:paraId="21BB6707" w14:textId="2D6C2E51" w:rsidR="00B61D46" w:rsidRDefault="00B61D46"/>
    <w:p w14:paraId="2A39AACD" w14:textId="015A37FE" w:rsidR="00B61D46" w:rsidRDefault="00B61D46"/>
    <w:p w14:paraId="7D3EDE7B" w14:textId="5A4F974B" w:rsidR="00B61D46" w:rsidRDefault="00B61D46" w:rsidP="00B61D46">
      <w:pPr>
        <w:pStyle w:val="Kopfzeile"/>
        <w:ind w:right="-1277"/>
        <w:rPr>
          <w:rFonts w:eastAsia="MS Mincho"/>
          <w:b/>
          <w:bCs/>
          <w:color w:val="000000" w:themeColor="text1"/>
        </w:rPr>
      </w:pPr>
    </w:p>
    <w:p w14:paraId="3A6BF7DB" w14:textId="77777777" w:rsidR="00D853D8" w:rsidRDefault="00D853D8" w:rsidP="00B61D46">
      <w:pPr>
        <w:pStyle w:val="Kopfzeile"/>
        <w:ind w:right="-1277"/>
        <w:rPr>
          <w:rFonts w:eastAsia="MS Mincho"/>
          <w:b/>
          <w:bCs/>
          <w:color w:val="000000" w:themeColor="text1"/>
        </w:rPr>
      </w:pPr>
    </w:p>
    <w:p w14:paraId="77E41209" w14:textId="77777777" w:rsidR="00B61D46" w:rsidRDefault="00B61D46" w:rsidP="00B61D46">
      <w:pPr>
        <w:pStyle w:val="Kopfzeile"/>
        <w:ind w:right="-1277"/>
        <w:rPr>
          <w:rFonts w:eastAsia="MS Mincho"/>
          <w:b/>
          <w:bCs/>
          <w:color w:val="000000" w:themeColor="text1"/>
        </w:rPr>
      </w:pPr>
    </w:p>
    <w:p w14:paraId="6FEA157C" w14:textId="77777777" w:rsidR="00B61D46" w:rsidRPr="00362E94" w:rsidRDefault="00B61D46" w:rsidP="00B61D46">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3360" behindDoc="0" locked="0" layoutInCell="1" allowOverlap="1" wp14:anchorId="1530BC1E" wp14:editId="09AD7F94">
            <wp:simplePos x="0" y="0"/>
            <wp:positionH relativeFrom="column">
              <wp:posOffset>4868545</wp:posOffset>
            </wp:positionH>
            <wp:positionV relativeFrom="paragraph">
              <wp:posOffset>6985</wp:posOffset>
            </wp:positionV>
            <wp:extent cx="791845" cy="1007110"/>
            <wp:effectExtent l="0" t="0" r="0" b="0"/>
            <wp:wrapNone/>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0247192E" w14:textId="77777777" w:rsidR="00B61D46" w:rsidRPr="00362E94" w:rsidRDefault="00B61D46" w:rsidP="00B61D46">
      <w:pPr>
        <w:pStyle w:val="Kopfzeile"/>
        <w:ind w:right="-1277"/>
        <w:rPr>
          <w:color w:val="000000" w:themeColor="text1"/>
        </w:rPr>
      </w:pPr>
    </w:p>
    <w:p w14:paraId="7C9DB92C" w14:textId="77777777" w:rsidR="00B61D46" w:rsidRPr="00362E94" w:rsidRDefault="00B61D46" w:rsidP="00B61D46">
      <w:pPr>
        <w:pStyle w:val="Kopfzeile"/>
        <w:ind w:right="-1277"/>
        <w:rPr>
          <w:color w:val="000000" w:themeColor="text1"/>
        </w:rPr>
      </w:pPr>
    </w:p>
    <w:p w14:paraId="49D5C76B" w14:textId="77777777" w:rsidR="00B61D46" w:rsidRPr="00362E94" w:rsidRDefault="00B61D46" w:rsidP="00B61D46">
      <w:pPr>
        <w:pStyle w:val="Kopfzeile"/>
        <w:ind w:right="-1277"/>
        <w:rPr>
          <w:color w:val="000000" w:themeColor="text1"/>
        </w:rPr>
      </w:pPr>
    </w:p>
    <w:p w14:paraId="29503D26" w14:textId="77777777" w:rsidR="00B61D46" w:rsidRPr="00362E94" w:rsidRDefault="00B61D46" w:rsidP="00B61D46">
      <w:pPr>
        <w:pStyle w:val="Kopfzeile"/>
        <w:ind w:right="-1277"/>
        <w:rPr>
          <w:color w:val="000000" w:themeColor="text1"/>
        </w:rPr>
      </w:pPr>
    </w:p>
    <w:p w14:paraId="06469627" w14:textId="77777777" w:rsidR="00B61D46" w:rsidRPr="00362E94" w:rsidRDefault="00B61D46" w:rsidP="00B61D46">
      <w:pPr>
        <w:pStyle w:val="Kopfzeile"/>
        <w:ind w:right="-1277"/>
        <w:rPr>
          <w:color w:val="000000" w:themeColor="text1"/>
        </w:rPr>
      </w:pPr>
    </w:p>
    <w:p w14:paraId="5CFB043F" w14:textId="77777777" w:rsidR="00B61D46" w:rsidRPr="00362E94" w:rsidRDefault="00B61D46" w:rsidP="00B61D46">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24DED9ED" w14:textId="77777777" w:rsidR="00B61D46" w:rsidRPr="00362E94" w:rsidRDefault="00B61D46" w:rsidP="00B61D46">
      <w:pPr>
        <w:spacing w:after="40"/>
        <w:ind w:right="-2552" w:firstLine="7655"/>
        <w:rPr>
          <w:color w:val="000000" w:themeColor="text1"/>
          <w:sz w:val="16"/>
          <w:szCs w:val="16"/>
        </w:rPr>
      </w:pPr>
      <w:r w:rsidRPr="00362E94">
        <w:rPr>
          <w:color w:val="000000" w:themeColor="text1"/>
          <w:sz w:val="16"/>
          <w:szCs w:val="16"/>
        </w:rPr>
        <w:t>Moeding Keramikfassaden GmbH</w:t>
      </w:r>
    </w:p>
    <w:p w14:paraId="145B284D" w14:textId="77777777" w:rsidR="00B61D46" w:rsidRPr="00362E94" w:rsidRDefault="00B61D46" w:rsidP="00B61D46">
      <w:pPr>
        <w:spacing w:after="40"/>
        <w:ind w:right="-2694" w:firstLine="7655"/>
        <w:rPr>
          <w:color w:val="000000" w:themeColor="text1"/>
          <w:sz w:val="16"/>
          <w:szCs w:val="16"/>
        </w:rPr>
      </w:pPr>
      <w:r w:rsidRPr="00362E94">
        <w:rPr>
          <w:color w:val="000000" w:themeColor="text1"/>
          <w:sz w:val="16"/>
          <w:szCs w:val="16"/>
        </w:rPr>
        <w:t>Ludwig-Girnghuber-Straße 1</w:t>
      </w:r>
    </w:p>
    <w:p w14:paraId="0825C53A" w14:textId="77777777" w:rsidR="00B61D46" w:rsidRPr="00362E94" w:rsidRDefault="00B61D46" w:rsidP="00B61D46">
      <w:pPr>
        <w:spacing w:after="40"/>
        <w:ind w:right="-2694" w:firstLine="7655"/>
        <w:rPr>
          <w:color w:val="000000" w:themeColor="text1"/>
          <w:sz w:val="16"/>
          <w:szCs w:val="16"/>
        </w:rPr>
      </w:pPr>
      <w:r w:rsidRPr="00362E94">
        <w:rPr>
          <w:color w:val="000000" w:themeColor="text1"/>
          <w:sz w:val="16"/>
          <w:szCs w:val="16"/>
        </w:rPr>
        <w:t>84163 Marklkofen</w:t>
      </w:r>
    </w:p>
    <w:p w14:paraId="2C0BFED7" w14:textId="77777777" w:rsidR="00B61D46" w:rsidRPr="00362E94" w:rsidRDefault="00B61D46" w:rsidP="00B61D46">
      <w:pPr>
        <w:rPr>
          <w:rFonts w:eastAsia="MS Mincho"/>
          <w:color w:val="000000" w:themeColor="text1"/>
          <w:vertAlign w:val="superscript"/>
        </w:rPr>
      </w:pPr>
      <w:r w:rsidRPr="00362E94">
        <w:rPr>
          <w:rFonts w:eastAsia="MS Mincho"/>
          <w:color w:val="000000" w:themeColor="text1"/>
          <w:vertAlign w:val="superscript"/>
        </w:rPr>
        <w:t xml:space="preserve"> </w:t>
      </w:r>
    </w:p>
    <w:p w14:paraId="190FFE3E" w14:textId="0DA4015E" w:rsidR="00B61D46" w:rsidRDefault="00B61D46" w:rsidP="00B61D46">
      <w:pPr>
        <w:ind w:right="27"/>
        <w:rPr>
          <w:b/>
          <w:noProof/>
        </w:rPr>
      </w:pPr>
      <w:r>
        <w:rPr>
          <w:rFonts w:eastAsia="MS Mincho"/>
          <w:b/>
          <w:bCs/>
          <w:noProof/>
          <w:color w:val="000000" w:themeColor="text1"/>
        </w:rPr>
        <w:drawing>
          <wp:anchor distT="0" distB="0" distL="114300" distR="114300" simplePos="0" relativeHeight="251664384" behindDoc="0" locked="0" layoutInCell="1" allowOverlap="1" wp14:anchorId="455E8866" wp14:editId="3624F5DB">
            <wp:simplePos x="0" y="0"/>
            <wp:positionH relativeFrom="column">
              <wp:posOffset>1270</wp:posOffset>
            </wp:positionH>
            <wp:positionV relativeFrom="paragraph">
              <wp:posOffset>160020</wp:posOffset>
            </wp:positionV>
            <wp:extent cx="3230880" cy="4843780"/>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screen">
                      <a:extLst>
                        <a:ext uri="{28A0092B-C50C-407E-A947-70E740481C1C}">
                          <a14:useLocalDpi xmlns:a14="http://schemas.microsoft.com/office/drawing/2010/main"/>
                        </a:ext>
                      </a:extLst>
                    </a:blip>
                    <a:stretch>
                      <a:fillRect/>
                    </a:stretch>
                  </pic:blipFill>
                  <pic:spPr>
                    <a:xfrm>
                      <a:off x="0" y="0"/>
                      <a:ext cx="3230880" cy="4843780"/>
                    </a:xfrm>
                    <a:prstGeom prst="rect">
                      <a:avLst/>
                    </a:prstGeom>
                  </pic:spPr>
                </pic:pic>
              </a:graphicData>
            </a:graphic>
            <wp14:sizeRelH relativeFrom="margin">
              <wp14:pctWidth>0</wp14:pctWidth>
            </wp14:sizeRelH>
            <wp14:sizeRelV relativeFrom="margin">
              <wp14:pctHeight>0</wp14:pctHeight>
            </wp14:sizeRelV>
          </wp:anchor>
        </w:drawing>
      </w:r>
    </w:p>
    <w:p w14:paraId="1599407B" w14:textId="0D3D8F02" w:rsidR="00B61D46" w:rsidRDefault="00B61D46" w:rsidP="00B61D46">
      <w:pPr>
        <w:spacing w:line="360" w:lineRule="auto"/>
        <w:ind w:right="-113"/>
        <w:rPr>
          <w:b/>
          <w:noProof/>
        </w:rPr>
      </w:pPr>
      <w:r>
        <w:rPr>
          <w:b/>
          <w:noProof/>
        </w:rPr>
        <w:br w:type="textWrapping" w:clear="all"/>
      </w:r>
    </w:p>
    <w:p w14:paraId="334B6BC0" w14:textId="77777777" w:rsidR="00B61D46" w:rsidRDefault="00B61D46" w:rsidP="00B61D46">
      <w:pPr>
        <w:tabs>
          <w:tab w:val="left" w:pos="284"/>
          <w:tab w:val="left" w:pos="567"/>
          <w:tab w:val="left" w:pos="680"/>
          <w:tab w:val="left" w:pos="1134"/>
        </w:tabs>
        <w:spacing w:line="360" w:lineRule="auto"/>
        <w:ind w:right="-114"/>
        <w:rPr>
          <w:b/>
          <w:bCs/>
          <w:color w:val="000000" w:themeColor="text1"/>
        </w:rPr>
      </w:pPr>
      <w:r w:rsidRPr="00B61D46">
        <w:rPr>
          <w:b/>
          <w:bCs/>
          <w:color w:val="000000" w:themeColor="text1"/>
        </w:rPr>
        <w:t>Medizintechnik in weißem Kleid</w:t>
      </w:r>
    </w:p>
    <w:p w14:paraId="7048D611" w14:textId="4A5FAA65" w:rsidR="00B61D46" w:rsidRDefault="00B61D46" w:rsidP="00B61D46">
      <w:pPr>
        <w:tabs>
          <w:tab w:val="left" w:pos="284"/>
          <w:tab w:val="left" w:pos="567"/>
          <w:tab w:val="left" w:pos="680"/>
          <w:tab w:val="left" w:pos="1134"/>
        </w:tabs>
        <w:spacing w:line="360" w:lineRule="auto"/>
        <w:ind w:right="-114"/>
        <w:rPr>
          <w:color w:val="000000" w:themeColor="text1"/>
        </w:rPr>
      </w:pPr>
      <w:r w:rsidRPr="00B61D46">
        <w:rPr>
          <w:color w:val="000000" w:themeColor="text1"/>
        </w:rPr>
        <w:t>Die hell glasierten, schimmernden Keramikelemente nehmen die kleinteilige Ziegelstruktur der umgebenden, historischen Gebäude auf.</w:t>
      </w:r>
    </w:p>
    <w:p w14:paraId="5318BAB5" w14:textId="77777777" w:rsidR="00B61D46" w:rsidRPr="00362E94" w:rsidRDefault="00B61D46" w:rsidP="00B61D46">
      <w:pPr>
        <w:tabs>
          <w:tab w:val="left" w:pos="284"/>
          <w:tab w:val="left" w:pos="567"/>
          <w:tab w:val="left" w:pos="680"/>
          <w:tab w:val="left" w:pos="1134"/>
        </w:tabs>
        <w:spacing w:line="360" w:lineRule="auto"/>
        <w:ind w:right="-114"/>
        <w:rPr>
          <w:color w:val="000000" w:themeColor="text1"/>
        </w:rPr>
      </w:pPr>
    </w:p>
    <w:p w14:paraId="3549486E" w14:textId="77777777" w:rsidR="00B61D46" w:rsidRDefault="00B61D46" w:rsidP="00B61D46">
      <w:pPr>
        <w:tabs>
          <w:tab w:val="left" w:pos="284"/>
          <w:tab w:val="left" w:pos="567"/>
          <w:tab w:val="left" w:pos="680"/>
          <w:tab w:val="left" w:pos="1134"/>
        </w:tabs>
        <w:spacing w:line="360" w:lineRule="auto"/>
        <w:ind w:right="28"/>
      </w:pPr>
      <w:r w:rsidRPr="004B556C">
        <w:rPr>
          <w:color w:val="000000" w:themeColor="text1"/>
        </w:rPr>
        <w:t>Archi</w:t>
      </w:r>
      <w:r>
        <w:rPr>
          <w:color w:val="000000" w:themeColor="text1"/>
        </w:rPr>
        <w:t>tektur</w:t>
      </w:r>
      <w:r w:rsidRPr="004B556C">
        <w:rPr>
          <w:color w:val="000000" w:themeColor="text1"/>
        </w:rPr>
        <w:t xml:space="preserve">: </w:t>
      </w:r>
      <w:r>
        <w:rPr>
          <w:color w:val="000000" w:themeColor="text1"/>
        </w:rPr>
        <w:t xml:space="preserve">  </w:t>
      </w:r>
      <w:proofErr w:type="spellStart"/>
      <w:proofErr w:type="gramStart"/>
      <w:r>
        <w:t>sander.hofrichter</w:t>
      </w:r>
      <w:proofErr w:type="spellEnd"/>
      <w:proofErr w:type="gramEnd"/>
      <w:r>
        <w:t xml:space="preserve"> </w:t>
      </w:r>
      <w:proofErr w:type="spellStart"/>
      <w:r>
        <w:t>architekten</w:t>
      </w:r>
      <w:proofErr w:type="spellEnd"/>
      <w:r>
        <w:t xml:space="preserve"> GmbH mit </w:t>
      </w:r>
      <w:proofErr w:type="spellStart"/>
      <w:r>
        <w:t>tobias</w:t>
      </w:r>
      <w:proofErr w:type="spellEnd"/>
      <w:r>
        <w:t xml:space="preserve"> </w:t>
      </w:r>
      <w:proofErr w:type="spellStart"/>
      <w:r>
        <w:t>buschbeck</w:t>
      </w:r>
      <w:proofErr w:type="spellEnd"/>
    </w:p>
    <w:p w14:paraId="576C8059" w14:textId="77777777" w:rsidR="00B61D46" w:rsidRPr="004B556C" w:rsidRDefault="00B61D46" w:rsidP="00B61D46">
      <w:pPr>
        <w:tabs>
          <w:tab w:val="left" w:pos="284"/>
          <w:tab w:val="left" w:pos="567"/>
          <w:tab w:val="left" w:pos="680"/>
          <w:tab w:val="left" w:pos="1134"/>
        </w:tabs>
        <w:spacing w:line="360" w:lineRule="auto"/>
        <w:ind w:right="28"/>
        <w:rPr>
          <w:color w:val="000000" w:themeColor="text1"/>
        </w:rPr>
      </w:pPr>
      <w:r>
        <w:tab/>
      </w:r>
      <w:r>
        <w:tab/>
      </w:r>
      <w:r>
        <w:tab/>
      </w:r>
      <w:r>
        <w:tab/>
        <w:t xml:space="preserve">   </w:t>
      </w:r>
      <w:proofErr w:type="spellStart"/>
      <w:r>
        <w:t>architektur</w:t>
      </w:r>
      <w:proofErr w:type="spellEnd"/>
      <w:r>
        <w:t xml:space="preserve"> &amp; MTTR - Architekten + Stadtplaner</w:t>
      </w:r>
    </w:p>
    <w:p w14:paraId="4E110021" w14:textId="195A2BB1" w:rsidR="00B61D46" w:rsidRPr="00B61D46" w:rsidRDefault="00B61D46" w:rsidP="00B61D46">
      <w:pPr>
        <w:pStyle w:val="Kopfzeile"/>
        <w:ind w:right="-1277"/>
        <w:rPr>
          <w:rFonts w:eastAsia="MS Mincho"/>
          <w:b/>
          <w:bCs/>
          <w:color w:val="000000" w:themeColor="text1"/>
        </w:rPr>
      </w:pPr>
      <w:r w:rsidRPr="004B556C">
        <w:rPr>
          <w:color w:val="000000" w:themeColor="text1"/>
        </w:rPr>
        <w:t>Foto:</w:t>
      </w:r>
      <w:r>
        <w:rPr>
          <w:color w:val="000000" w:themeColor="text1"/>
        </w:rPr>
        <w:t xml:space="preserve">          </w:t>
      </w:r>
      <w:r w:rsidRPr="004B556C">
        <w:rPr>
          <w:color w:val="000000" w:themeColor="text1"/>
        </w:rPr>
        <w:t xml:space="preserve"> </w:t>
      </w:r>
      <w:r>
        <w:rPr>
          <w:color w:val="000000" w:themeColor="text1"/>
        </w:rPr>
        <w:t xml:space="preserve">  Anke Müllerklein</w:t>
      </w:r>
    </w:p>
    <w:sectPr w:rsidR="00B61D46" w:rsidRPr="00B61D46" w:rsidSect="00AC4758">
      <w:headerReference w:type="first" r:id="rId10"/>
      <w:pgSz w:w="11907" w:h="16840" w:code="9"/>
      <w:pgMar w:top="1701" w:right="2892" w:bottom="1701" w:left="1361" w:header="1134" w:footer="306"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6C6DE" w14:textId="77777777" w:rsidR="00C54C8D" w:rsidRDefault="00C54C8D">
      <w:r>
        <w:separator/>
      </w:r>
    </w:p>
  </w:endnote>
  <w:endnote w:type="continuationSeparator" w:id="0">
    <w:p w14:paraId="1317D244" w14:textId="77777777" w:rsidR="00C54C8D" w:rsidRDefault="00C5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F675F" w14:textId="77777777" w:rsidR="00C54C8D" w:rsidRDefault="00C54C8D">
      <w:r>
        <w:separator/>
      </w:r>
    </w:p>
  </w:footnote>
  <w:footnote w:type="continuationSeparator" w:id="0">
    <w:p w14:paraId="59B9FBD9" w14:textId="77777777" w:rsidR="00C54C8D" w:rsidRDefault="00C54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1CB9" w14:textId="77777777" w:rsidR="00591C53" w:rsidRDefault="001B775D" w:rsidP="00721831">
    <w:pPr>
      <w:pStyle w:val="Kopfzeile"/>
      <w:ind w:right="-1277"/>
    </w:pPr>
    <w:r>
      <w:rPr>
        <w:noProof/>
      </w:rPr>
      <w:drawing>
        <wp:anchor distT="0" distB="0" distL="114300" distR="114300" simplePos="0" relativeHeight="251659264" behindDoc="0" locked="0" layoutInCell="1" allowOverlap="1" wp14:anchorId="2F526AF4" wp14:editId="07DDCDD6">
          <wp:simplePos x="0" y="0"/>
          <wp:positionH relativeFrom="column">
            <wp:posOffset>4868545</wp:posOffset>
          </wp:positionH>
          <wp:positionV relativeFrom="paragraph">
            <wp:posOffset>6985</wp:posOffset>
          </wp:positionV>
          <wp:extent cx="791845" cy="1007110"/>
          <wp:effectExtent l="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4138A5F2" w14:textId="77777777" w:rsidR="00591C53" w:rsidRDefault="00000000" w:rsidP="00721831">
    <w:pPr>
      <w:pStyle w:val="Kopfzeile"/>
      <w:ind w:right="-1277"/>
    </w:pPr>
  </w:p>
  <w:p w14:paraId="35430C5B" w14:textId="77777777" w:rsidR="00591C53" w:rsidRDefault="00000000" w:rsidP="00721831">
    <w:pPr>
      <w:pStyle w:val="Kopfzeile"/>
      <w:ind w:right="-1277"/>
    </w:pPr>
  </w:p>
  <w:p w14:paraId="683DD7EC" w14:textId="77777777" w:rsidR="00591C53" w:rsidRDefault="00000000" w:rsidP="00721831">
    <w:pPr>
      <w:pStyle w:val="Kopfzeile"/>
      <w:ind w:right="-1277"/>
    </w:pPr>
  </w:p>
  <w:p w14:paraId="279162E9" w14:textId="77777777" w:rsidR="00591C53" w:rsidRDefault="00000000" w:rsidP="00721831">
    <w:pPr>
      <w:pStyle w:val="Kopfzeile"/>
      <w:ind w:right="-1277"/>
    </w:pPr>
  </w:p>
  <w:p w14:paraId="0F8C46E2" w14:textId="77777777" w:rsidR="00591C53" w:rsidRDefault="00000000" w:rsidP="00721831">
    <w:pPr>
      <w:pStyle w:val="Kopfzeile"/>
      <w:ind w:right="-1277"/>
    </w:pPr>
  </w:p>
  <w:p w14:paraId="13881576" w14:textId="77777777" w:rsidR="00591C53" w:rsidRPr="00721831" w:rsidRDefault="00000000" w:rsidP="00721831">
    <w:pPr>
      <w:pStyle w:val="Kopfzeile"/>
      <w:ind w:right="-1277"/>
      <w:rPr>
        <w:sz w:val="16"/>
        <w:szCs w:val="16"/>
      </w:rPr>
    </w:pPr>
  </w:p>
  <w:p w14:paraId="66ABFCAC" w14:textId="77777777" w:rsidR="00591C53" w:rsidRDefault="001B775D" w:rsidP="00721831">
    <w:pPr>
      <w:spacing w:after="40"/>
      <w:ind w:right="-2552" w:firstLine="7655"/>
      <w:rPr>
        <w:sz w:val="16"/>
        <w:szCs w:val="16"/>
      </w:rPr>
    </w:pPr>
    <w:r>
      <w:rPr>
        <w:sz w:val="16"/>
        <w:szCs w:val="16"/>
      </w:rPr>
      <w:t>Moeding Keramikfassaden GmbH</w:t>
    </w:r>
  </w:p>
  <w:p w14:paraId="6F094426" w14:textId="77777777" w:rsidR="00591C53" w:rsidRDefault="001B775D" w:rsidP="00721831">
    <w:pPr>
      <w:spacing w:after="40"/>
      <w:ind w:right="-2694" w:firstLine="7655"/>
      <w:rPr>
        <w:sz w:val="16"/>
        <w:szCs w:val="16"/>
      </w:rPr>
    </w:pPr>
    <w:r w:rsidRPr="007E0D7E">
      <w:rPr>
        <w:sz w:val="16"/>
        <w:szCs w:val="16"/>
      </w:rPr>
      <w:t>Ludwig-Girnghuber-Straße 1</w:t>
    </w:r>
  </w:p>
  <w:p w14:paraId="518854B3" w14:textId="77777777" w:rsidR="00591C53" w:rsidRDefault="001B775D" w:rsidP="00721831">
    <w:pPr>
      <w:spacing w:after="40"/>
      <w:ind w:right="-2694" w:firstLine="7655"/>
      <w:rPr>
        <w:sz w:val="16"/>
        <w:szCs w:val="16"/>
      </w:rPr>
    </w:pPr>
    <w:r w:rsidRPr="007E0D7E">
      <w:rPr>
        <w:sz w:val="16"/>
        <w:szCs w:val="16"/>
      </w:rPr>
      <w:t>84163 Marklkofen</w:t>
    </w:r>
  </w:p>
  <w:p w14:paraId="76262A45" w14:textId="77777777" w:rsidR="00591C53" w:rsidRPr="00721831" w:rsidRDefault="00000000" w:rsidP="00721831">
    <w:pPr>
      <w:pStyle w:val="Kopfzeile"/>
      <w:tabs>
        <w:tab w:val="clear" w:pos="9072"/>
        <w:tab w:val="right" w:pos="7655"/>
      </w:tabs>
      <w:ind w:right="-1277"/>
      <w:rPr>
        <w:sz w:val="16"/>
        <w:szCs w:val="16"/>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ffice Konto HB2019">
    <w15:presenceInfo w15:providerId="Windows Live" w15:userId="738fd3b7efbf9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6C2"/>
    <w:rsid w:val="000D28DB"/>
    <w:rsid w:val="001B775D"/>
    <w:rsid w:val="002F58B1"/>
    <w:rsid w:val="00473665"/>
    <w:rsid w:val="0053572B"/>
    <w:rsid w:val="00546EB8"/>
    <w:rsid w:val="008A7154"/>
    <w:rsid w:val="009F3549"/>
    <w:rsid w:val="00A4059D"/>
    <w:rsid w:val="00A92304"/>
    <w:rsid w:val="00B61D46"/>
    <w:rsid w:val="00BA3609"/>
    <w:rsid w:val="00C54C8D"/>
    <w:rsid w:val="00D04FA7"/>
    <w:rsid w:val="00D776C2"/>
    <w:rsid w:val="00D853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DA9A5"/>
  <w15:chartTrackingRefBased/>
  <w15:docId w15:val="{719DE9FB-D2C6-45EA-81BB-A82BBFC18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6C2"/>
    <w:pPr>
      <w:spacing w:after="0" w:line="240" w:lineRule="auto"/>
    </w:pPr>
    <w:rPr>
      <w:rFonts w:ascii="Arial" w:eastAsia="Times New Roman" w:hAnsi="Arial" w:cs="Arial"/>
      <w:lang w:eastAsia="de-DE"/>
    </w:rPr>
  </w:style>
  <w:style w:type="paragraph" w:styleId="berschrift1">
    <w:name w:val="heading 1"/>
    <w:basedOn w:val="Standard"/>
    <w:next w:val="Standard"/>
    <w:link w:val="berschrift1Zchn"/>
    <w:uiPriority w:val="99"/>
    <w:qFormat/>
    <w:rsid w:val="00D776C2"/>
    <w:pPr>
      <w:keepNext/>
      <w:spacing w:after="120" w:line="360" w:lineRule="atLeast"/>
      <w:outlineLvl w:val="0"/>
    </w:pPr>
    <w:rPr>
      <w:b/>
      <w:bCs/>
      <w:kern w:val="28"/>
      <w:sz w:val="28"/>
      <w:szCs w:val="28"/>
    </w:rPr>
  </w:style>
  <w:style w:type="paragraph" w:styleId="berschrift2">
    <w:name w:val="heading 2"/>
    <w:basedOn w:val="Standard"/>
    <w:next w:val="Standard"/>
    <w:link w:val="berschrift2Zchn"/>
    <w:uiPriority w:val="99"/>
    <w:qFormat/>
    <w:rsid w:val="00D776C2"/>
    <w:pPr>
      <w:keepNext/>
      <w:spacing w:line="360" w:lineRule="auto"/>
      <w:jc w:val="both"/>
      <w:outlineLvl w:val="1"/>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D776C2"/>
    <w:rPr>
      <w:rFonts w:ascii="Arial" w:eastAsia="Times New Roman" w:hAnsi="Arial" w:cs="Arial"/>
      <w:b/>
      <w:bCs/>
      <w:kern w:val="28"/>
      <w:sz w:val="28"/>
      <w:szCs w:val="28"/>
      <w:lang w:eastAsia="de-DE"/>
    </w:rPr>
  </w:style>
  <w:style w:type="character" w:customStyle="1" w:styleId="berschrift2Zchn">
    <w:name w:val="Überschrift 2 Zchn"/>
    <w:basedOn w:val="Absatz-Standardschriftart"/>
    <w:link w:val="berschrift2"/>
    <w:uiPriority w:val="99"/>
    <w:rsid w:val="00D776C2"/>
    <w:rPr>
      <w:rFonts w:ascii="Arial" w:eastAsia="Times New Roman" w:hAnsi="Arial" w:cs="Arial"/>
      <w:b/>
      <w:bCs/>
      <w:lang w:eastAsia="de-DE"/>
    </w:rPr>
  </w:style>
  <w:style w:type="paragraph" w:styleId="Kopfzeile">
    <w:name w:val="header"/>
    <w:basedOn w:val="Standard"/>
    <w:link w:val="KopfzeileZchn"/>
    <w:uiPriority w:val="99"/>
    <w:rsid w:val="00D776C2"/>
    <w:pPr>
      <w:tabs>
        <w:tab w:val="center" w:pos="4536"/>
        <w:tab w:val="right" w:pos="9072"/>
      </w:tabs>
    </w:pPr>
  </w:style>
  <w:style w:type="character" w:customStyle="1" w:styleId="KopfzeileZchn">
    <w:name w:val="Kopfzeile Zchn"/>
    <w:basedOn w:val="Absatz-Standardschriftart"/>
    <w:link w:val="Kopfzeile"/>
    <w:uiPriority w:val="99"/>
    <w:rsid w:val="00D776C2"/>
    <w:rPr>
      <w:rFonts w:ascii="Arial" w:eastAsia="Times New Roman" w:hAnsi="Arial" w:cs="Arial"/>
      <w:lang w:eastAsia="de-DE"/>
    </w:rPr>
  </w:style>
  <w:style w:type="paragraph" w:styleId="Textkrper">
    <w:name w:val="Body Text"/>
    <w:basedOn w:val="Standard"/>
    <w:link w:val="TextkrperZchn"/>
    <w:uiPriority w:val="99"/>
    <w:rsid w:val="00D776C2"/>
    <w:pPr>
      <w:spacing w:after="120" w:line="360" w:lineRule="auto"/>
      <w:jc w:val="both"/>
    </w:pPr>
    <w:rPr>
      <w:b/>
      <w:bCs/>
    </w:rPr>
  </w:style>
  <w:style w:type="character" w:customStyle="1" w:styleId="TextkrperZchn">
    <w:name w:val="Textkörper Zchn"/>
    <w:basedOn w:val="Absatz-Standardschriftart"/>
    <w:link w:val="Textkrper"/>
    <w:uiPriority w:val="99"/>
    <w:rsid w:val="00D776C2"/>
    <w:rPr>
      <w:rFonts w:ascii="Arial" w:eastAsia="Times New Roman" w:hAnsi="Arial" w:cs="Arial"/>
      <w:b/>
      <w:bCs/>
      <w:lang w:eastAsia="de-DE"/>
    </w:rPr>
  </w:style>
  <w:style w:type="paragraph" w:styleId="Sprechblasentext">
    <w:name w:val="Balloon Text"/>
    <w:basedOn w:val="Standard"/>
    <w:link w:val="SprechblasentextZchn"/>
    <w:uiPriority w:val="99"/>
    <w:semiHidden/>
    <w:unhideWhenUsed/>
    <w:rsid w:val="001B775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B775D"/>
    <w:rPr>
      <w:rFonts w:ascii="Segoe UI" w:eastAsia="Times New Roman" w:hAnsi="Segoe UI" w:cs="Segoe UI"/>
      <w:sz w:val="18"/>
      <w:szCs w:val="18"/>
      <w:lang w:eastAsia="de-DE"/>
    </w:rPr>
  </w:style>
  <w:style w:type="paragraph" w:styleId="berarbeitung">
    <w:name w:val="Revision"/>
    <w:hidden/>
    <w:uiPriority w:val="99"/>
    <w:semiHidden/>
    <w:rsid w:val="0053572B"/>
    <w:pPr>
      <w:spacing w:after="0" w:line="240" w:lineRule="auto"/>
    </w:pPr>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676</Words>
  <Characters>3460</Characters>
  <Application>Microsoft Office Word</Application>
  <DocSecurity>0</DocSecurity>
  <Lines>73</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Office Konto HB2019</cp:lastModifiedBy>
  <cp:revision>2</cp:revision>
  <cp:lastPrinted>2022-11-14T12:02:00Z</cp:lastPrinted>
  <dcterms:created xsi:type="dcterms:W3CDTF">2022-11-15T15:44:00Z</dcterms:created>
  <dcterms:modified xsi:type="dcterms:W3CDTF">2022-11-15T15:44:00Z</dcterms:modified>
  <cp:category/>
</cp:coreProperties>
</file>